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FE28BE" w14:textId="2B5FB35E" w:rsidR="006D434E" w:rsidRDefault="0038263E">
      <w:pPr>
        <w:pStyle w:val="2nesltext"/>
        <w:contextualSpacing/>
        <w:jc w:val="center"/>
        <w:rPr>
          <w:rFonts w:asciiTheme="minorHAnsi" w:hAnsiTheme="minorHAnsi"/>
          <w:b/>
        </w:rPr>
      </w:pPr>
      <w:r>
        <w:rPr>
          <w:b/>
          <w:caps/>
        </w:rPr>
        <w:t xml:space="preserve">Příloha č. </w:t>
      </w:r>
      <w:r w:rsidR="0043005C">
        <w:rPr>
          <w:b/>
          <w:caps/>
        </w:rPr>
        <w:t>5</w:t>
      </w:r>
      <w:r>
        <w:rPr>
          <w:b/>
          <w:caps/>
        </w:rPr>
        <w:t xml:space="preserve"> dokumentace </w:t>
      </w:r>
      <w:r w:rsidR="002C79EF">
        <w:rPr>
          <w:b/>
          <w:caps/>
        </w:rPr>
        <w:t>ZADÁVACÍHO</w:t>
      </w:r>
      <w:r>
        <w:rPr>
          <w:b/>
          <w:caps/>
        </w:rPr>
        <w:t xml:space="preserve"> řízení</w:t>
      </w:r>
    </w:p>
    <w:p w14:paraId="59FE28BF" w14:textId="77777777" w:rsidR="006D434E" w:rsidRDefault="0038263E">
      <w:pPr>
        <w:pStyle w:val="2nesltext"/>
        <w:contextualSpacing/>
        <w:jc w:val="center"/>
        <w:rPr>
          <w:rFonts w:asciiTheme="minorHAnsi" w:hAnsiTheme="minorHAnsi"/>
          <w:b/>
          <w:sz w:val="28"/>
          <w:lang w:eastAsia="cs-CZ"/>
        </w:rPr>
      </w:pPr>
      <w:r>
        <w:rPr>
          <w:rFonts w:asciiTheme="minorHAnsi" w:hAnsiTheme="minorHAnsi"/>
          <w:b/>
          <w:sz w:val="28"/>
          <w:lang w:eastAsia="cs-CZ"/>
        </w:rPr>
        <w:t>-</w:t>
      </w:r>
    </w:p>
    <w:p w14:paraId="59FE28C0" w14:textId="1E684A2C" w:rsidR="006D434E" w:rsidRDefault="0038263E">
      <w:pPr>
        <w:pStyle w:val="2nesltext"/>
        <w:contextualSpacing/>
        <w:jc w:val="center"/>
        <w:rPr>
          <w:b/>
          <w:caps/>
          <w:color w:val="004650"/>
          <w:sz w:val="28"/>
        </w:rPr>
      </w:pPr>
      <w:bookmarkStart w:id="0" w:name="_Ref467957204"/>
      <w:r>
        <w:rPr>
          <w:b/>
          <w:caps/>
          <w:color w:val="004650"/>
          <w:sz w:val="28"/>
        </w:rPr>
        <w:t xml:space="preserve">Specifikace </w:t>
      </w:r>
      <w:r w:rsidR="00D05FE7">
        <w:rPr>
          <w:b/>
          <w:caps/>
          <w:color w:val="004650"/>
          <w:sz w:val="28"/>
        </w:rPr>
        <w:t xml:space="preserve">PŘEDMĚTU </w:t>
      </w:r>
      <w:r>
        <w:rPr>
          <w:b/>
          <w:caps/>
          <w:color w:val="004650"/>
          <w:sz w:val="28"/>
        </w:rPr>
        <w:t>plnění</w:t>
      </w:r>
      <w:bookmarkEnd w:id="0"/>
      <w:r>
        <w:rPr>
          <w:b/>
          <w:caps/>
          <w:color w:val="004650"/>
          <w:sz w:val="28"/>
        </w:rPr>
        <w:t xml:space="preserve"> </w:t>
      </w:r>
    </w:p>
    <w:p w14:paraId="59FE28C1" w14:textId="4A182CB4" w:rsidR="006D434E" w:rsidRDefault="0093552B">
      <w:pPr>
        <w:pStyle w:val="2nesltext"/>
        <w:spacing w:before="240"/>
        <w:rPr>
          <w:rFonts w:asciiTheme="minorHAnsi" w:hAnsiTheme="minorHAnsi"/>
          <w:lang w:eastAsia="cs-CZ"/>
        </w:rPr>
      </w:pPr>
      <w:r>
        <w:rPr>
          <w:rFonts w:asciiTheme="minorHAnsi" w:hAnsiTheme="minorHAnsi"/>
          <w:lang w:eastAsia="cs-CZ"/>
        </w:rPr>
        <w:t xml:space="preserve"> </w:t>
      </w:r>
    </w:p>
    <w:p w14:paraId="59FE28C2" w14:textId="7FB1714F" w:rsidR="006D434E" w:rsidRDefault="0038263E">
      <w:pPr>
        <w:pStyle w:val="2nesltext"/>
        <w:spacing w:before="240"/>
        <w:rPr>
          <w:rFonts w:asciiTheme="minorHAnsi" w:hAnsiTheme="minorHAnsi"/>
          <w:b/>
          <w:sz w:val="28"/>
          <w:lang w:eastAsia="cs-CZ"/>
        </w:rPr>
      </w:pPr>
      <w:r>
        <w:rPr>
          <w:rFonts w:asciiTheme="minorHAnsi" w:hAnsiTheme="minorHAnsi"/>
          <w:lang w:eastAsia="cs-CZ"/>
        </w:rPr>
        <w:t>Předmět plnění veřejné zakázky musí splňovat níže uvedené minimální požadavky zadavatele na technické parametry a výbavu:</w:t>
      </w:r>
      <w:r w:rsidR="009550DD">
        <w:rPr>
          <w:rFonts w:asciiTheme="minorHAnsi" w:hAnsiTheme="minorHAnsi"/>
          <w:lang w:eastAsia="cs-CZ"/>
        </w:rPr>
        <w:t xml:space="preserve"> </w:t>
      </w:r>
    </w:p>
    <w:tbl>
      <w:tblPr>
        <w:tblW w:w="9102" w:type="dxa"/>
        <w:jc w:val="center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56"/>
        <w:gridCol w:w="5669"/>
        <w:gridCol w:w="2977"/>
      </w:tblGrid>
      <w:tr w:rsidR="006D434E" w14:paraId="59FE28C4" w14:textId="77777777" w:rsidTr="00567EF2">
        <w:trPr>
          <w:trHeight w:val="242"/>
          <w:jc w:val="center"/>
        </w:trPr>
        <w:tc>
          <w:tcPr>
            <w:tcW w:w="910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4650"/>
          </w:tcPr>
          <w:p w14:paraId="59FE28C3" w14:textId="2837E848" w:rsidR="006D434E" w:rsidRDefault="0038263E">
            <w:pPr>
              <w:widowControl w:val="0"/>
              <w:ind w:left="142"/>
              <w:rPr>
                <w:rFonts w:asciiTheme="minorHAnsi" w:eastAsia="Calibri" w:hAnsiTheme="minorHAnsi" w:cs="Arial"/>
                <w:color w:val="FFFFFF" w:themeColor="background1"/>
              </w:rPr>
            </w:pPr>
            <w:r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</w:rPr>
              <w:t>Specifikace plnění –</w:t>
            </w:r>
            <w:r w:rsidR="005667E0">
              <w:t xml:space="preserve"> </w:t>
            </w:r>
            <w:r w:rsidR="005667E0" w:rsidRPr="005667E0"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</w:rPr>
              <w:t xml:space="preserve">Dodávka </w:t>
            </w:r>
            <w:r w:rsidR="00372738" w:rsidRPr="00372738"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</w:rPr>
              <w:t>cisternové automobilové stříkačky</w:t>
            </w:r>
          </w:p>
        </w:tc>
      </w:tr>
      <w:tr w:rsidR="006D434E" w14:paraId="59FE28C7" w14:textId="77777777" w:rsidTr="00567EF2">
        <w:trPr>
          <w:trHeight w:val="500"/>
          <w:jc w:val="center"/>
        </w:trPr>
        <w:tc>
          <w:tcPr>
            <w:tcW w:w="612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59FE28C5" w14:textId="77777777" w:rsidR="006D434E" w:rsidRPr="0046737F" w:rsidRDefault="0038263E">
            <w:pPr>
              <w:widowControl w:val="0"/>
              <w:ind w:left="142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</w:pPr>
            <w:r w:rsidRPr="0046737F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Označení dodávky (min. značka a typ)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59FE28C6" w14:textId="77777777" w:rsidR="006D434E" w:rsidRPr="0046737F" w:rsidRDefault="0038263E">
            <w:pPr>
              <w:widowControl w:val="0"/>
              <w:jc w:val="center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6D434E" w14:paraId="59FE28CA" w14:textId="77777777" w:rsidTr="00567EF2">
        <w:trPr>
          <w:trHeight w:val="500"/>
          <w:jc w:val="center"/>
        </w:trPr>
        <w:tc>
          <w:tcPr>
            <w:tcW w:w="612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59FE28C8" w14:textId="5498705E" w:rsidR="006D434E" w:rsidRPr="0046737F" w:rsidRDefault="0038263E">
            <w:pPr>
              <w:widowControl w:val="0"/>
              <w:ind w:left="142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</w:pPr>
            <w:r w:rsidRPr="0046737F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 xml:space="preserve">Jednotlivé technické parametry </w:t>
            </w:r>
            <w:r w:rsidR="0044625E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plnění</w:t>
            </w:r>
            <w:r w:rsidRPr="0046737F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59FE28C9" w14:textId="3994CD81" w:rsidR="006D434E" w:rsidRPr="0046737F" w:rsidRDefault="0038263E">
            <w:pPr>
              <w:widowControl w:val="0"/>
              <w:jc w:val="center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</w:pPr>
            <w:r w:rsidRPr="0046737F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 xml:space="preserve">Údaje o nabízeném </w:t>
            </w:r>
            <w:r w:rsidR="0044625E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plnění</w:t>
            </w:r>
          </w:p>
        </w:tc>
      </w:tr>
      <w:tr w:rsidR="0044625E" w14:paraId="45A11912" w14:textId="77777777" w:rsidTr="00567EF2">
        <w:trPr>
          <w:trHeight w:val="510"/>
          <w:jc w:val="center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1352D70" w14:textId="66E66051" w:rsidR="0044625E" w:rsidRPr="00D575B5" w:rsidRDefault="009F7398" w:rsidP="006D3C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01CD504" w14:textId="5054E606" w:rsidR="00606BF3" w:rsidRPr="005E175D" w:rsidRDefault="00241D2E" w:rsidP="005E175D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K</w:t>
            </w:r>
            <w:r w:rsidR="00286282" w:rsidRPr="00286282">
              <w:rPr>
                <w:rFonts w:asciiTheme="minorHAnsi" w:hAnsiTheme="minorHAnsi" w:cstheme="minorHAnsi"/>
                <w:sz w:val="22"/>
                <w:szCs w:val="22"/>
              </w:rPr>
              <w:t>ategorie CAS</w:t>
            </w:r>
            <w:r w:rsidR="008F6734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="00286282" w:rsidRPr="00286282">
              <w:rPr>
                <w:rFonts w:asciiTheme="minorHAnsi" w:hAnsiTheme="minorHAnsi" w:cstheme="minorHAnsi"/>
                <w:sz w:val="22"/>
                <w:szCs w:val="22"/>
              </w:rPr>
              <w:t xml:space="preserve"> 20 3200–3500/190–210 S2R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D24BE30" w14:textId="60E44FC5" w:rsidR="0044625E" w:rsidRPr="0046737F" w:rsidRDefault="009965FB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6D434E" w14:paraId="59FE28DD" w14:textId="77777777" w:rsidTr="00567EF2">
        <w:trPr>
          <w:trHeight w:val="510"/>
          <w:jc w:val="center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DA" w14:textId="63339C14" w:rsidR="006D434E" w:rsidRPr="0046737F" w:rsidRDefault="00D07FC8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2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DB" w14:textId="003B8708" w:rsidR="006D434E" w:rsidRPr="0046737F" w:rsidRDefault="00212B4A" w:rsidP="00D4467E">
            <w:pPr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highlight w:val="yellow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Kategorie podvozku</w:t>
            </w:r>
            <w:r w:rsidR="008F6734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:</w:t>
            </w:r>
            <w:r w:rsidR="00C30DC8" w:rsidRPr="00C30DC8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 xml:space="preserve"> </w:t>
            </w:r>
            <w:r w:rsidR="007561EB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 xml:space="preserve">2 pro </w:t>
            </w:r>
            <w:r w:rsidR="00C30DC8" w:rsidRPr="00C30DC8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smíšený provoz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DC" w14:textId="1F27084C" w:rsidR="006D434E" w:rsidRPr="0046737F" w:rsidRDefault="0038263E" w:rsidP="00C30DC8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D07FC8" w14:paraId="2BAAF93B" w14:textId="77777777" w:rsidTr="00567EF2">
        <w:trPr>
          <w:trHeight w:val="510"/>
          <w:jc w:val="center"/>
        </w:trPr>
        <w:tc>
          <w:tcPr>
            <w:tcW w:w="4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3A492F4" w14:textId="7D20A072" w:rsidR="00D07FC8" w:rsidRDefault="003558E8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3</w:t>
            </w:r>
          </w:p>
        </w:tc>
        <w:tc>
          <w:tcPr>
            <w:tcW w:w="566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BA67AD9" w14:textId="5CEFBFEB" w:rsidR="00D07FC8" w:rsidRPr="0075095A" w:rsidRDefault="00212B4A" w:rsidP="007C373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Kategorie nástavby</w:t>
            </w:r>
            <w:r w:rsidR="00DB3F85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="00D1453B" w:rsidRPr="00D1453B">
              <w:rPr>
                <w:rFonts w:asciiTheme="minorHAnsi" w:hAnsiTheme="minorHAnsi" w:cstheme="minorHAnsi"/>
                <w:sz w:val="22"/>
                <w:szCs w:val="22"/>
              </w:rPr>
              <w:t xml:space="preserve"> cisternová automobilová stříkačka</w:t>
            </w:r>
          </w:p>
        </w:tc>
        <w:tc>
          <w:tcPr>
            <w:tcW w:w="29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CC3B95C" w14:textId="6DE7914A" w:rsidR="00D07FC8" w:rsidRPr="0046737F" w:rsidRDefault="00913AB9" w:rsidP="008A192D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6D434E" w14:paraId="59FE28E2" w14:textId="77777777" w:rsidTr="00567EF2">
        <w:trPr>
          <w:trHeight w:val="510"/>
          <w:jc w:val="center"/>
        </w:trPr>
        <w:tc>
          <w:tcPr>
            <w:tcW w:w="4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DE" w14:textId="1EB499C1" w:rsidR="006D434E" w:rsidRPr="0046737F" w:rsidRDefault="003558E8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4</w:t>
            </w:r>
          </w:p>
        </w:tc>
        <w:tc>
          <w:tcPr>
            <w:tcW w:w="566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DF" w14:textId="49336958" w:rsidR="006D434E" w:rsidRPr="0046737F" w:rsidRDefault="00DB3F85" w:rsidP="007C373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Typ kabiny: jednoprostorová nedělená pro 6 osob</w:t>
            </w:r>
          </w:p>
        </w:tc>
        <w:tc>
          <w:tcPr>
            <w:tcW w:w="29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E1" w14:textId="4E0F78B4" w:rsidR="004B3CE8" w:rsidRPr="0046737F" w:rsidRDefault="0038263E" w:rsidP="00DB3F85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D578AD" w14:paraId="64907448" w14:textId="77777777" w:rsidTr="00567EF2">
        <w:trPr>
          <w:trHeight w:val="510"/>
          <w:jc w:val="center"/>
        </w:trPr>
        <w:tc>
          <w:tcPr>
            <w:tcW w:w="4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0EAB226" w14:textId="14C9DC61" w:rsidR="00D578AD" w:rsidRDefault="00D578AD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5</w:t>
            </w:r>
          </w:p>
        </w:tc>
        <w:tc>
          <w:tcPr>
            <w:tcW w:w="566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6C1345F" w14:textId="0534A616" w:rsidR="00DB3F85" w:rsidRDefault="00DB3F85" w:rsidP="007C373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Hmotnost vozidla: min. 18</w:t>
            </w:r>
            <w:r w:rsidR="00513FBB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000 kg</w:t>
            </w:r>
            <w:r w:rsidR="00513FBB">
              <w:rPr>
                <w:rFonts w:asciiTheme="minorHAnsi" w:hAnsiTheme="minorHAnsi" w:cstheme="minorHAnsi"/>
                <w:sz w:val="22"/>
                <w:szCs w:val="22"/>
              </w:rPr>
              <w:t>, max. 21.500 kg</w:t>
            </w:r>
          </w:p>
        </w:tc>
        <w:tc>
          <w:tcPr>
            <w:tcW w:w="29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6363058" w14:textId="77777777" w:rsidR="00513FBB" w:rsidRDefault="00D578AD" w:rsidP="001E7DD4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="00513FBB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</w:t>
            </w:r>
          </w:p>
          <w:p w14:paraId="2D02EED0" w14:textId="59406381" w:rsidR="00D578AD" w:rsidRPr="0046737F" w:rsidRDefault="00513FBB" w:rsidP="001E7DD4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>a dále doplní skutečnou hodnotu</w:t>
            </w:r>
          </w:p>
        </w:tc>
      </w:tr>
      <w:tr w:rsidR="006D434E" w14:paraId="59FE28EB" w14:textId="77777777" w:rsidTr="00567EF2">
        <w:trPr>
          <w:trHeight w:val="510"/>
          <w:jc w:val="center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E8" w14:textId="539BDE16" w:rsidR="006D434E" w:rsidRPr="0046737F" w:rsidRDefault="009200D4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6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E9" w14:textId="5089DACD" w:rsidR="006D434E" w:rsidRPr="0046737F" w:rsidRDefault="007742A1" w:rsidP="006A46AA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Výkon </w:t>
            </w:r>
            <w:r w:rsidR="009D07CB">
              <w:rPr>
                <w:rFonts w:asciiTheme="minorHAnsi" w:hAnsiTheme="minorHAnsi" w:cstheme="minorHAnsi"/>
                <w:sz w:val="22"/>
                <w:szCs w:val="22"/>
              </w:rPr>
              <w:t>motoru</w:t>
            </w:r>
            <w:r w:rsidR="009200D4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="009D07CB">
              <w:rPr>
                <w:rFonts w:asciiTheme="minorHAnsi" w:hAnsiTheme="minorHAnsi" w:cstheme="minorHAnsi"/>
                <w:sz w:val="22"/>
                <w:szCs w:val="22"/>
              </w:rPr>
              <w:t xml:space="preserve"> min. 350 kW</w:t>
            </w:r>
            <w:r w:rsidR="00595DA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EA" w14:textId="0A9E0602" w:rsidR="006D434E" w:rsidRPr="0046737F" w:rsidRDefault="0038263E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="00E42A7F"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a dále doplní skutečnou hodnotu</w:t>
            </w:r>
          </w:p>
        </w:tc>
      </w:tr>
      <w:tr w:rsidR="006D434E" w14:paraId="59FE28EF" w14:textId="77777777" w:rsidTr="00567EF2">
        <w:trPr>
          <w:trHeight w:val="510"/>
          <w:jc w:val="center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EC" w14:textId="7A27A298" w:rsidR="006D434E" w:rsidRPr="0046737F" w:rsidRDefault="00D61E7B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7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ED" w14:textId="2A70E97D" w:rsidR="006D434E" w:rsidRPr="0046737F" w:rsidRDefault="009D07CB" w:rsidP="007C373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Výška vozidla </w:t>
            </w:r>
            <w:r w:rsidR="009200D4">
              <w:rPr>
                <w:rFonts w:asciiTheme="minorHAnsi" w:hAnsiTheme="minorHAnsi" w:cstheme="minorHAnsi"/>
                <w:sz w:val="22"/>
                <w:szCs w:val="22"/>
              </w:rPr>
              <w:t>v nezatíženém stavu: max.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661048">
              <w:rPr>
                <w:rFonts w:asciiTheme="minorHAnsi" w:hAnsiTheme="minorHAnsi" w:cstheme="minorHAnsi"/>
                <w:sz w:val="22"/>
                <w:szCs w:val="22"/>
              </w:rPr>
              <w:t>3</w:t>
            </w:r>
            <w:r w:rsidR="009200D4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661048">
              <w:rPr>
                <w:rFonts w:asciiTheme="minorHAnsi" w:hAnsiTheme="minorHAnsi" w:cstheme="minorHAnsi"/>
                <w:sz w:val="22"/>
                <w:szCs w:val="22"/>
              </w:rPr>
              <w:t>160 mm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EE" w14:textId="59E374D1" w:rsidR="006D434E" w:rsidRPr="0046737F" w:rsidRDefault="0038263E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="00E42A7F"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a dále doplní skutečnou hodnotu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</w:t>
            </w:r>
          </w:p>
        </w:tc>
      </w:tr>
      <w:tr w:rsidR="006D434E" w14:paraId="59FE28F3" w14:textId="77777777" w:rsidTr="00567EF2">
        <w:trPr>
          <w:trHeight w:val="510"/>
          <w:jc w:val="center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F0" w14:textId="5D958865" w:rsidR="006D434E" w:rsidRPr="0046737F" w:rsidRDefault="00D61E7B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8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F1" w14:textId="34FAB185" w:rsidR="006D434E" w:rsidRPr="0046737F" w:rsidRDefault="00A032F5" w:rsidP="007C3739">
            <w:pPr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highlight w:val="yellow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Rozvor vozidla</w:t>
            </w:r>
            <w:r w:rsidR="0068121F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:</w:t>
            </w: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 xml:space="preserve"> max. 4</w:t>
            </w:r>
            <w:r w:rsidR="0068121F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.</w:t>
            </w: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350 mm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F2" w14:textId="166FD141" w:rsidR="006D434E" w:rsidRPr="0046737F" w:rsidRDefault="0038263E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="00E42A7F"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a dále doplní skutečnou hodnotu</w:t>
            </w:r>
          </w:p>
        </w:tc>
      </w:tr>
      <w:tr w:rsidR="00CC3363" w14:paraId="784EF6D6" w14:textId="77777777" w:rsidTr="00567EF2">
        <w:trPr>
          <w:trHeight w:val="510"/>
          <w:jc w:val="center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C28E0A3" w14:textId="4C9E692D" w:rsidR="00CC3363" w:rsidRDefault="00D61E7B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9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59B1C19" w14:textId="77777777" w:rsidR="00CC3363" w:rsidRDefault="00A2144D" w:rsidP="007C3739">
            <w:pPr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CAS vybavena dvoustupňovým požárním čerpadlem dle ČSN EN 1028-1</w:t>
            </w:r>
            <w:r w:rsidR="00EE64AD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:</w:t>
            </w:r>
          </w:p>
          <w:p w14:paraId="0AED994D" w14:textId="1B91ED9A" w:rsidR="00EE64AD" w:rsidRDefault="00B356BE" w:rsidP="00EE64AD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v</w:t>
            </w:r>
            <w:r w:rsidRPr="00B356BE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ýkon čerpadla nízký tlak</w:t>
            </w: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:</w:t>
            </w:r>
            <w:r w:rsidRPr="00B356BE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 xml:space="preserve"> </w:t>
            </w:r>
            <w:r w:rsidR="007274BD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 xml:space="preserve">min. </w:t>
            </w:r>
            <w:r w:rsidRPr="00B356BE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2000 l/min. při 10</w:t>
            </w:r>
            <w:r w:rsidR="007274BD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 </w:t>
            </w:r>
            <w:r w:rsidRPr="00B356BE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barech</w:t>
            </w: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,</w:t>
            </w:r>
          </w:p>
          <w:p w14:paraId="073E8E68" w14:textId="7B661E93" w:rsidR="00B356BE" w:rsidRPr="00EE64AD" w:rsidRDefault="00B356BE" w:rsidP="00EE64AD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v</w:t>
            </w:r>
            <w:r w:rsidRPr="00B356BE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 xml:space="preserve">ýkon čerpadla vysoký tlak </w:t>
            </w:r>
            <w:r w:rsidR="007274BD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 xml:space="preserve">min. </w:t>
            </w:r>
            <w:r w:rsidRPr="00B356BE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150 l/min. při 40</w:t>
            </w:r>
            <w:r w:rsidR="007274BD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 </w:t>
            </w:r>
            <w:r w:rsidRPr="00B356BE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barech</w:t>
            </w: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5E9E04F" w14:textId="7FD22C5D" w:rsidR="00CC3363" w:rsidRPr="0046737F" w:rsidRDefault="00A11688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a dále doplní skutečnou hodnotu</w:t>
            </w:r>
          </w:p>
        </w:tc>
      </w:tr>
      <w:tr w:rsidR="004E198A" w14:paraId="5190AB6C" w14:textId="77777777" w:rsidTr="00567EF2">
        <w:trPr>
          <w:trHeight w:val="510"/>
          <w:jc w:val="center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104365" w14:textId="4CEF88E0" w:rsidR="004E198A" w:rsidRPr="00E44A94" w:rsidRDefault="00D61E7B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EF64824" w14:textId="3561A89C" w:rsidR="004E198A" w:rsidRPr="00E44A94" w:rsidRDefault="004E198A" w:rsidP="007C3739">
            <w:pPr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E44A94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CAS</w:t>
            </w:r>
            <w:r w:rsidR="00E24BDF" w:rsidRPr="00E44A94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 xml:space="preserve"> splňuje</w:t>
            </w:r>
            <w:r w:rsidRPr="00E44A94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 xml:space="preserve"> požadavky </w:t>
            </w:r>
            <w:r w:rsidR="00803706" w:rsidRPr="00E44A94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 xml:space="preserve">předpisů pro provoz vozidel na pozemních komunikacích v ČR (veškeré povinné údaje </w:t>
            </w:r>
            <w:r w:rsidR="00E44A94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br/>
            </w:r>
            <w:r w:rsidR="00803706" w:rsidRPr="00E44A94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 xml:space="preserve">k provedení a výbavě CAS včetně výjimek jsou uvedeny </w:t>
            </w:r>
            <w:r w:rsidR="00E44A94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br/>
            </w:r>
            <w:r w:rsidR="00803706" w:rsidRPr="00E44A94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v osvědčení o registraci vozidla</w:t>
            </w:r>
            <w:r w:rsidR="00E44A94" w:rsidRPr="00E44A94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 xml:space="preserve"> (TP))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93A6DBC" w14:textId="7E8C3671" w:rsidR="004E198A" w:rsidRPr="0046737F" w:rsidRDefault="00E24BDF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F871E7" w14:paraId="3065F16E" w14:textId="77777777" w:rsidTr="00567EF2">
        <w:trPr>
          <w:trHeight w:val="510"/>
          <w:jc w:val="center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8369926" w14:textId="180E227B" w:rsidR="00B9570F" w:rsidRDefault="00D61E7B" w:rsidP="00B9570F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11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19E2A3D" w14:textId="1306ABBA" w:rsidR="00F871E7" w:rsidRPr="003D36CE" w:rsidRDefault="00B9570F" w:rsidP="007C373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9570F">
              <w:rPr>
                <w:rFonts w:asciiTheme="minorHAnsi" w:hAnsiTheme="minorHAnsi" w:cstheme="minorHAnsi"/>
                <w:sz w:val="22"/>
                <w:szCs w:val="22"/>
              </w:rPr>
              <w:t>CAS</w:t>
            </w:r>
            <w:r w:rsidR="00041C3B">
              <w:rPr>
                <w:rFonts w:asciiTheme="minorHAnsi" w:hAnsiTheme="minorHAnsi" w:cstheme="minorHAnsi"/>
                <w:sz w:val="22"/>
                <w:szCs w:val="22"/>
              </w:rPr>
              <w:t xml:space="preserve"> splňuje</w:t>
            </w:r>
            <w:r w:rsidRPr="00B9570F">
              <w:rPr>
                <w:rFonts w:asciiTheme="minorHAnsi" w:hAnsiTheme="minorHAnsi" w:cstheme="minorHAnsi"/>
                <w:sz w:val="22"/>
                <w:szCs w:val="22"/>
              </w:rPr>
              <w:t xml:space="preserve"> požadavky</w:t>
            </w:r>
            <w:r w:rsidR="00041C3B">
              <w:rPr>
                <w:rFonts w:asciiTheme="minorHAnsi" w:hAnsiTheme="minorHAnsi" w:cstheme="minorHAnsi"/>
                <w:sz w:val="22"/>
                <w:szCs w:val="22"/>
              </w:rPr>
              <w:t xml:space="preserve"> stanovené</w:t>
            </w:r>
            <w:r w:rsidRPr="00B9570F">
              <w:rPr>
                <w:rFonts w:asciiTheme="minorHAnsi" w:hAnsiTheme="minorHAnsi" w:cstheme="minorHAnsi"/>
                <w:sz w:val="22"/>
                <w:szCs w:val="22"/>
              </w:rPr>
              <w:t xml:space="preserve"> vyhl</w:t>
            </w:r>
            <w:r w:rsidR="00D61E7B">
              <w:rPr>
                <w:rFonts w:asciiTheme="minorHAnsi" w:hAnsiTheme="minorHAnsi" w:cstheme="minorHAnsi"/>
                <w:sz w:val="22"/>
                <w:szCs w:val="22"/>
              </w:rPr>
              <w:t>ášky</w:t>
            </w:r>
            <w:r w:rsidRPr="00B9570F">
              <w:rPr>
                <w:rFonts w:asciiTheme="minorHAnsi" w:hAnsiTheme="minorHAnsi" w:cstheme="minorHAnsi"/>
                <w:sz w:val="22"/>
                <w:szCs w:val="22"/>
              </w:rPr>
              <w:t xml:space="preserve"> č. 35/2007 Sb.</w:t>
            </w:r>
            <w:r w:rsidR="00041C3B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 w:rsidR="009A44D7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="00041C3B">
              <w:rPr>
                <w:rFonts w:asciiTheme="minorHAnsi" w:hAnsiTheme="minorHAnsi" w:cstheme="minorHAnsi"/>
                <w:sz w:val="22"/>
                <w:szCs w:val="22"/>
              </w:rPr>
              <w:t>o technických podmínkách požární techniky</w:t>
            </w:r>
            <w:r w:rsidR="00D61E7B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B9570F">
              <w:rPr>
                <w:rFonts w:asciiTheme="minorHAnsi" w:hAnsiTheme="minorHAnsi" w:cstheme="minorHAnsi"/>
                <w:sz w:val="22"/>
                <w:szCs w:val="22"/>
              </w:rPr>
              <w:t xml:space="preserve"> ve znění </w:t>
            </w:r>
            <w:r w:rsidR="009A44D7">
              <w:rPr>
                <w:rFonts w:asciiTheme="minorHAnsi" w:hAnsiTheme="minorHAnsi" w:cstheme="minorHAnsi"/>
                <w:sz w:val="22"/>
                <w:szCs w:val="22"/>
              </w:rPr>
              <w:t>pozdějších předpisů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BC71B0F" w14:textId="0389372E" w:rsidR="00F871E7" w:rsidRPr="0046737F" w:rsidRDefault="00913AB9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</w:t>
            </w:r>
          </w:p>
        </w:tc>
      </w:tr>
      <w:tr w:rsidR="00B9570F" w14:paraId="5A3109E2" w14:textId="77777777" w:rsidTr="00567EF2">
        <w:trPr>
          <w:trHeight w:val="510"/>
          <w:jc w:val="center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1F1D0B7" w14:textId="5CA8A853" w:rsidR="00B9570F" w:rsidRDefault="00D61E7B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4E0E381" w14:textId="1C235257" w:rsidR="00B9570F" w:rsidRPr="00D61E7B" w:rsidRDefault="00156F7E" w:rsidP="007C373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61E7B">
              <w:rPr>
                <w:rFonts w:asciiTheme="minorHAnsi" w:hAnsiTheme="minorHAnsi" w:cstheme="minorHAnsi"/>
                <w:sz w:val="22"/>
                <w:szCs w:val="22"/>
              </w:rPr>
              <w:t>CAS splňuje</w:t>
            </w:r>
            <w:r w:rsidR="00B9570F" w:rsidRPr="00D61E7B">
              <w:rPr>
                <w:rFonts w:asciiTheme="minorHAnsi" w:hAnsiTheme="minorHAnsi" w:cstheme="minorHAnsi"/>
                <w:sz w:val="22"/>
                <w:szCs w:val="22"/>
              </w:rPr>
              <w:t xml:space="preserve"> požadavky vyhlášky č. 247/2001 Sb. o organizaci a činnosti jednotek </w:t>
            </w:r>
            <w:r w:rsidR="00D61E7B" w:rsidRPr="00D61E7B">
              <w:rPr>
                <w:rFonts w:asciiTheme="minorHAnsi" w:hAnsiTheme="minorHAnsi" w:cstheme="minorHAnsi"/>
                <w:sz w:val="22"/>
                <w:szCs w:val="22"/>
              </w:rPr>
              <w:t>požární ochrany, ve znění pozdějších předpisů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284C2C7" w14:textId="613CD048" w:rsidR="00B9570F" w:rsidRPr="0046737F" w:rsidRDefault="00B9570F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C62046" w14:paraId="7F1697F8" w14:textId="77777777" w:rsidTr="00567EF2">
        <w:trPr>
          <w:trHeight w:val="510"/>
          <w:jc w:val="center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924428E" w14:textId="5546D9EC" w:rsidR="00C62046" w:rsidRDefault="00D61E7B" w:rsidP="00B50592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13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F1A0A0A" w14:textId="77777777" w:rsidR="00C62046" w:rsidRPr="00213075" w:rsidRDefault="00C62046" w:rsidP="00B5059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62046">
              <w:rPr>
                <w:rFonts w:asciiTheme="minorHAnsi" w:hAnsiTheme="minorHAnsi" w:cstheme="minorHAnsi"/>
                <w:sz w:val="22"/>
                <w:szCs w:val="22"/>
              </w:rPr>
              <w:t xml:space="preserve">Technická životnost CAS je nejméně 16 let, a to při běžném provozu u jednotky požární ochrany s ročním kilometrovým </w:t>
            </w:r>
            <w:r w:rsidRPr="007274BD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průběhem do 10.000 km. Po celou tuto dobu je CAS plně funkční.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001446" w14:textId="711BFC64" w:rsidR="00C62046" w:rsidRPr="0046737F" w:rsidRDefault="00D61E7B" w:rsidP="00B50592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lastRenderedPageBreak/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C62046" w14:paraId="3649A494" w14:textId="77777777" w:rsidTr="00567EF2">
        <w:trPr>
          <w:trHeight w:val="510"/>
          <w:jc w:val="center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0D0FD6E" w14:textId="5D6B67B0" w:rsidR="00C62046" w:rsidRDefault="008B6CE8" w:rsidP="00B50592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14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C973404" w14:textId="77777777" w:rsidR="00C62046" w:rsidRPr="00213075" w:rsidRDefault="00C62046" w:rsidP="00B5059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62046">
              <w:rPr>
                <w:rFonts w:asciiTheme="minorHAnsi" w:hAnsiTheme="minorHAnsi" w:cstheme="minorHAnsi"/>
                <w:sz w:val="22"/>
                <w:szCs w:val="22"/>
              </w:rPr>
              <w:t>Všechny položky požárního příslušenství a všechna zařízení použita pro montáž do CAS splňují obecně stanovené bezpečnostní předpisy a jsou doložena návodem a příslušným dokladem (homologace, certifikát, prohlášení o shodě apod.).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FB322C5" w14:textId="59AE6E75" w:rsidR="00C62046" w:rsidRPr="0046737F" w:rsidRDefault="00D61E7B" w:rsidP="00B50592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6109E5" w14:paraId="44219784" w14:textId="77777777" w:rsidTr="00567EF2">
        <w:trPr>
          <w:trHeight w:val="510"/>
          <w:jc w:val="center"/>
        </w:trPr>
        <w:tc>
          <w:tcPr>
            <w:tcW w:w="910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221CC0EA" w14:textId="64A336E8" w:rsidR="006109E5" w:rsidRPr="006109E5" w:rsidRDefault="006109E5">
            <w:pPr>
              <w:widowControl w:val="0"/>
              <w:jc w:val="center"/>
              <w:rPr>
                <w:rFonts w:asciiTheme="minorHAnsi" w:hAnsiTheme="minorHAnsi" w:cstheme="minorHAnsi"/>
                <w:b/>
                <w:iCs/>
                <w:sz w:val="22"/>
                <w:szCs w:val="22"/>
                <w:highlight w:val="yellow"/>
                <w:lang w:eastAsia="en-US" w:bidi="en-US"/>
              </w:rPr>
            </w:pPr>
            <w:r w:rsidRPr="00D61E7B">
              <w:rPr>
                <w:rFonts w:asciiTheme="minorHAnsi" w:hAnsiTheme="minorHAnsi" w:cstheme="minorHAnsi"/>
                <w:b/>
                <w:iCs/>
                <w:sz w:val="22"/>
                <w:szCs w:val="22"/>
                <w:lang w:eastAsia="en-US" w:bidi="en-US"/>
              </w:rPr>
              <w:t xml:space="preserve">Požadavky na </w:t>
            </w:r>
            <w:r w:rsidR="003F4F16" w:rsidRPr="00D61E7B">
              <w:rPr>
                <w:rFonts w:asciiTheme="minorHAnsi" w:hAnsiTheme="minorHAnsi" w:cstheme="minorHAnsi"/>
                <w:b/>
                <w:iCs/>
                <w:sz w:val="22"/>
                <w:szCs w:val="22"/>
                <w:lang w:eastAsia="en-US" w:bidi="en-US"/>
              </w:rPr>
              <w:t>elektrickou soustavu a napájení</w:t>
            </w:r>
          </w:p>
        </w:tc>
      </w:tr>
      <w:tr w:rsidR="00086AF5" w14:paraId="25A525A0" w14:textId="77777777" w:rsidTr="00567EF2">
        <w:trPr>
          <w:trHeight w:val="510"/>
          <w:jc w:val="center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4CD3FC7" w14:textId="4AC03B20" w:rsidR="00086AF5" w:rsidRDefault="008B6CE8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15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1149AC0" w14:textId="2177FCCB" w:rsidR="00086AF5" w:rsidRDefault="00545CFC" w:rsidP="007C373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45CFC">
              <w:rPr>
                <w:rFonts w:asciiTheme="minorHAnsi" w:hAnsiTheme="minorHAnsi" w:cstheme="minorHAnsi"/>
                <w:sz w:val="22"/>
                <w:szCs w:val="22"/>
              </w:rPr>
              <w:t xml:space="preserve">CAS je v prostoru místa nástupu řidiče (strojníka) do CAS vybavena zásuvkou 230 V pro dobíjení akumulátorových baterií, sdruženou s přípojným místem pro doplňování tlakového vzduchu 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E8168FA" w14:textId="012AC19A" w:rsidR="00086AF5" w:rsidRPr="0046737F" w:rsidRDefault="00FF2FFE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086AF5" w14:paraId="055AFA83" w14:textId="77777777" w:rsidTr="00567EF2">
        <w:trPr>
          <w:trHeight w:val="510"/>
          <w:jc w:val="center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BA126B1" w14:textId="30B6A893" w:rsidR="00086AF5" w:rsidRDefault="008B6CE8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16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0563DA7" w14:textId="7E98AB91" w:rsidR="00086AF5" w:rsidRDefault="00002F9A" w:rsidP="007C373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02F9A">
              <w:rPr>
                <w:rFonts w:asciiTheme="minorHAnsi" w:hAnsiTheme="minorHAnsi" w:cstheme="minorHAnsi"/>
                <w:sz w:val="22"/>
                <w:szCs w:val="22"/>
              </w:rPr>
              <w:t>Sdružená zásuvka se při spuštění motoru samočinně odpojí, její součástí je inteligentní nabíjecí zařízení.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787F1FC" w14:textId="74B680AA" w:rsidR="00086AF5" w:rsidRPr="0046737F" w:rsidRDefault="00B86D65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7F4B33" w14:paraId="3DB23365" w14:textId="77777777" w:rsidTr="00567EF2">
        <w:trPr>
          <w:trHeight w:val="510"/>
          <w:jc w:val="center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540B3B1" w14:textId="15EA3D94" w:rsidR="007F4B33" w:rsidRDefault="008B6CE8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17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E3A6D23" w14:textId="112B0287" w:rsidR="007F4B33" w:rsidRPr="00002F9A" w:rsidRDefault="007F4B33" w:rsidP="007C373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7F4B33">
              <w:rPr>
                <w:rFonts w:asciiTheme="minorHAnsi" w:hAnsiTheme="minorHAnsi" w:cstheme="minorHAnsi"/>
                <w:sz w:val="22"/>
                <w:szCs w:val="22"/>
              </w:rPr>
              <w:t xml:space="preserve">Systém je vybaven zařízením, které při připojení sdružené zásuvky zajistí oddělení dobíjení akumulátorových baterií od elektrické soustavy CAS, současně zajistí dodávku elektrického proudu pro funkčnost dobíjecích úchytů ručních svítilen </w:t>
            </w:r>
            <w:r w:rsidR="002C7F8E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7F4B33">
              <w:rPr>
                <w:rFonts w:asciiTheme="minorHAnsi" w:hAnsiTheme="minorHAnsi" w:cstheme="minorHAnsi"/>
                <w:sz w:val="22"/>
                <w:szCs w:val="22"/>
              </w:rPr>
              <w:t xml:space="preserve">a přenosných </w:t>
            </w:r>
            <w:r w:rsidR="002C7F8E" w:rsidRPr="002C7F8E">
              <w:rPr>
                <w:rFonts w:asciiTheme="minorHAnsi" w:hAnsiTheme="minorHAnsi" w:cstheme="minorHAnsi"/>
                <w:sz w:val="22"/>
                <w:szCs w:val="22"/>
              </w:rPr>
              <w:t>stanic, tabletu a dalších přístrojů.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2799767" w14:textId="157587CA" w:rsidR="007F4B33" w:rsidRPr="0046737F" w:rsidRDefault="002C7F8E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6109E5" w14:paraId="026F2900" w14:textId="77777777" w:rsidTr="00567EF2">
        <w:trPr>
          <w:trHeight w:val="510"/>
          <w:jc w:val="center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6867FB5" w14:textId="4AFDFF7D" w:rsidR="006109E5" w:rsidRDefault="008B6CE8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18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0DE38D7" w14:textId="78BE72C3" w:rsidR="006109E5" w:rsidRPr="009F3855" w:rsidRDefault="002A5702" w:rsidP="007C373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7274BD">
              <w:rPr>
                <w:rFonts w:asciiTheme="minorHAnsi" w:hAnsiTheme="minorHAnsi" w:cstheme="minorHAnsi"/>
                <w:sz w:val="22"/>
                <w:szCs w:val="22"/>
              </w:rPr>
              <w:t xml:space="preserve">Vozidlové komunikační prostředky (analogová radiostanice </w:t>
            </w:r>
            <w:r w:rsidRPr="007274BD">
              <w:rPr>
                <w:rFonts w:asciiTheme="minorHAnsi" w:hAnsiTheme="minorHAnsi" w:cstheme="minorHAnsi"/>
                <w:sz w:val="22"/>
                <w:szCs w:val="22"/>
              </w:rPr>
              <w:br/>
              <w:t>a digitální terminál) jsou napájeny pouze z akumulátorů podvozku CAS, a to i v případě, že je CAS napojena na externí dobíjecí zařízení.</w:t>
            </w:r>
            <w:r w:rsidRPr="002A570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8377422" w14:textId="664D887F" w:rsidR="006109E5" w:rsidRPr="0046737F" w:rsidRDefault="00DB7D21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6109E5" w14:paraId="4F5445E4" w14:textId="77777777" w:rsidTr="00567EF2">
        <w:trPr>
          <w:trHeight w:val="510"/>
          <w:jc w:val="center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D84A729" w14:textId="4DB9BCC8" w:rsidR="006109E5" w:rsidRDefault="008B6CE8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19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EF68682" w14:textId="77777777" w:rsidR="006109E5" w:rsidRDefault="00EB7F46" w:rsidP="007C373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B7F46">
              <w:rPr>
                <w:rFonts w:asciiTheme="minorHAnsi" w:hAnsiTheme="minorHAnsi" w:cstheme="minorHAnsi"/>
                <w:sz w:val="22"/>
                <w:szCs w:val="22"/>
              </w:rPr>
              <w:t>Součástí sdružené zásuvky je proudový chránič; přítomnost externího napájecího napětí na akumulátorových bateriích je indikována sdělovačem vyzařujícím světlo zelené barvy umístěným vně kabiny osádky u sdružené zásuvky.</w:t>
            </w:r>
          </w:p>
          <w:p w14:paraId="650DB8A5" w14:textId="3741D9D7" w:rsidR="00EB7F46" w:rsidRDefault="00EB7F46" w:rsidP="007C373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A71804F" w14:textId="6906C620" w:rsidR="006109E5" w:rsidRPr="0046737F" w:rsidRDefault="008B37C4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6109E5" w14:paraId="56DA007E" w14:textId="77777777" w:rsidTr="00567EF2">
        <w:trPr>
          <w:trHeight w:val="510"/>
          <w:jc w:val="center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AECF957" w14:textId="42A55B57" w:rsidR="006109E5" w:rsidRDefault="008B6CE8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20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0266CC1" w14:textId="6A1B3B6A" w:rsidR="006109E5" w:rsidRDefault="00C53C7F" w:rsidP="007C373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53C7F">
              <w:rPr>
                <w:rFonts w:asciiTheme="minorHAnsi" w:hAnsiTheme="minorHAnsi" w:cstheme="minorHAnsi"/>
                <w:sz w:val="22"/>
                <w:szCs w:val="22"/>
              </w:rPr>
              <w:t>Doplňování tlakového vzduchu umožňuje naplnit vzduchovou soustavu nejméně od 0 bar do nejnižší provozní hodnoty, při které dojde k vypnutí výstrahy.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D26DC2F" w14:textId="740438EA" w:rsidR="006109E5" w:rsidRPr="0046737F" w:rsidRDefault="001415E2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6109E5" w14:paraId="2504DB75" w14:textId="77777777" w:rsidTr="00567EF2">
        <w:trPr>
          <w:trHeight w:val="510"/>
          <w:jc w:val="center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451C0B6" w14:textId="167A6543" w:rsidR="006109E5" w:rsidRDefault="008B6CE8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21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F5ABEEA" w14:textId="4AE3DDFA" w:rsidR="00FA51B0" w:rsidRDefault="00A92CAF" w:rsidP="007C373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92CAF">
              <w:rPr>
                <w:rFonts w:asciiTheme="minorHAnsi" w:hAnsiTheme="minorHAnsi" w:cstheme="minorHAnsi"/>
                <w:sz w:val="22"/>
                <w:szCs w:val="22"/>
              </w:rPr>
              <w:t>Doplňování tlakového vzduchu je umožněno i při vypnuté spínací skříňce.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75AE4B5" w14:textId="73477032" w:rsidR="006109E5" w:rsidRPr="0046737F" w:rsidRDefault="00344B37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B33545" w14:paraId="71BF9AC1" w14:textId="77777777" w:rsidTr="00567EF2">
        <w:trPr>
          <w:trHeight w:val="510"/>
          <w:jc w:val="center"/>
        </w:trPr>
        <w:tc>
          <w:tcPr>
            <w:tcW w:w="910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0BDE7F20" w14:textId="34712832" w:rsidR="00B33545" w:rsidRPr="00B33545" w:rsidRDefault="00B33545" w:rsidP="00B33545">
            <w:pPr>
              <w:widowControl w:val="0"/>
              <w:jc w:val="center"/>
              <w:rPr>
                <w:rFonts w:asciiTheme="minorHAnsi" w:hAnsiTheme="minorHAnsi" w:cstheme="minorHAnsi"/>
                <w:b/>
                <w:iCs/>
                <w:sz w:val="22"/>
                <w:szCs w:val="22"/>
                <w:lang w:eastAsia="en-US" w:bidi="en-US"/>
              </w:rPr>
            </w:pPr>
            <w:r w:rsidRPr="00D61E7B">
              <w:rPr>
                <w:rFonts w:asciiTheme="minorHAnsi" w:hAnsiTheme="minorHAnsi" w:cstheme="minorHAnsi"/>
                <w:b/>
                <w:iCs/>
                <w:sz w:val="22"/>
                <w:szCs w:val="22"/>
                <w:lang w:eastAsia="en-US" w:bidi="en-US"/>
              </w:rPr>
              <w:t>Požadavky na vybavení kabiny osádky</w:t>
            </w:r>
          </w:p>
        </w:tc>
      </w:tr>
      <w:tr w:rsidR="00FA51B0" w14:paraId="72744FC4" w14:textId="77777777" w:rsidTr="00567EF2">
        <w:trPr>
          <w:trHeight w:val="510"/>
          <w:jc w:val="center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B6CB88E" w14:textId="059C5B25" w:rsidR="00FA51B0" w:rsidRDefault="008B6CE8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22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4F0D7A1" w14:textId="2D0CDFD0" w:rsidR="00FA51B0" w:rsidRPr="00B33545" w:rsidRDefault="00E61D5A" w:rsidP="007C3739">
            <w:pPr>
              <w:jc w:val="both"/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</w:t>
            </w:r>
            <w:r w:rsidRPr="00E61D5A">
              <w:rPr>
                <w:rFonts w:asciiTheme="minorHAnsi" w:hAnsiTheme="minorHAnsi" w:cstheme="minorHAnsi"/>
                <w:sz w:val="22"/>
                <w:szCs w:val="22"/>
              </w:rPr>
              <w:t xml:space="preserve">igitální terminál, který splňuje parametry dle §1, odst. 2, písm. a) </w:t>
            </w:r>
            <w:proofErr w:type="spellStart"/>
            <w:r w:rsidRPr="00E61D5A">
              <w:rPr>
                <w:rFonts w:asciiTheme="minorHAnsi" w:hAnsiTheme="minorHAnsi" w:cstheme="minorHAnsi"/>
                <w:sz w:val="22"/>
                <w:szCs w:val="22"/>
              </w:rPr>
              <w:t>vyhl</w:t>
            </w:r>
            <w:proofErr w:type="spellEnd"/>
            <w:r w:rsidRPr="00E61D5A">
              <w:rPr>
                <w:rFonts w:asciiTheme="minorHAnsi" w:hAnsiTheme="minorHAnsi" w:cstheme="minorHAnsi"/>
                <w:sz w:val="22"/>
                <w:szCs w:val="22"/>
              </w:rPr>
              <w:t>. č. 69/2014 Sb., o technických podmínkách věcných prostředků požární ochrany, typu TPM 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68D3699" w14:textId="17ECFAE7" w:rsidR="00FA51B0" w:rsidRPr="0046737F" w:rsidRDefault="00132331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132331" w14:paraId="7DF5A709" w14:textId="77777777" w:rsidTr="00567EF2">
        <w:trPr>
          <w:trHeight w:val="510"/>
          <w:jc w:val="center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B39133D" w14:textId="5F7E9E7E" w:rsidR="00132331" w:rsidRDefault="008B6CE8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23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7A3FF86" w14:textId="5B79D08E" w:rsidR="00132331" w:rsidRPr="00B33545" w:rsidRDefault="00770D61" w:rsidP="007C3739">
            <w:pPr>
              <w:jc w:val="both"/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V</w:t>
            </w:r>
            <w:r w:rsidRPr="00770D61">
              <w:rPr>
                <w:rFonts w:asciiTheme="minorHAnsi" w:hAnsiTheme="minorHAnsi" w:cstheme="minorHAnsi"/>
                <w:sz w:val="22"/>
                <w:szCs w:val="22"/>
              </w:rPr>
              <w:t>ozidlov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á</w:t>
            </w:r>
            <w:r w:rsidRPr="00770D61">
              <w:rPr>
                <w:rFonts w:asciiTheme="minorHAnsi" w:hAnsiTheme="minorHAnsi" w:cstheme="minorHAnsi"/>
                <w:sz w:val="22"/>
                <w:szCs w:val="22"/>
              </w:rPr>
              <w:t xml:space="preserve"> analogov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á</w:t>
            </w:r>
            <w:r w:rsidRPr="00770D61">
              <w:rPr>
                <w:rFonts w:asciiTheme="minorHAnsi" w:hAnsiTheme="minorHAnsi" w:cstheme="minorHAnsi"/>
                <w:sz w:val="22"/>
                <w:szCs w:val="22"/>
              </w:rPr>
              <w:t xml:space="preserve"> radiostanic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 w:rsidR="001037BA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1037BA" w:rsidRPr="00D93269">
              <w:rPr>
                <w:rFonts w:asciiTheme="minorHAnsi" w:hAnsiTheme="minorHAnsi" w:cstheme="minorHAnsi"/>
                <w:sz w:val="22"/>
                <w:szCs w:val="22"/>
              </w:rPr>
              <w:t xml:space="preserve"> která splňuje parametry dle bodu 4 Přílohy č. 1, k </w:t>
            </w:r>
            <w:proofErr w:type="spellStart"/>
            <w:r w:rsidR="001037BA" w:rsidRPr="00D93269">
              <w:rPr>
                <w:rFonts w:asciiTheme="minorHAnsi" w:hAnsiTheme="minorHAnsi" w:cstheme="minorHAnsi"/>
                <w:sz w:val="22"/>
                <w:szCs w:val="22"/>
              </w:rPr>
              <w:t>vyhl</w:t>
            </w:r>
            <w:proofErr w:type="spellEnd"/>
            <w:r w:rsidR="001037BA" w:rsidRPr="00D93269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1037B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1037BA" w:rsidRPr="00D93269">
              <w:rPr>
                <w:rFonts w:asciiTheme="minorHAnsi" w:hAnsiTheme="minorHAnsi" w:cstheme="minorHAnsi"/>
                <w:sz w:val="22"/>
                <w:szCs w:val="22"/>
              </w:rPr>
              <w:t>č. 69/2014 Sb., o technických podmínkách věcných prostředků požární ochrany, včetně tlačítkového mikrofonu umožňujícího uživatelsky zadat jednu sekvenci selektivní volby, a příslušnou střešní anténou připojenou přes anténní filtr vodivě spojený samostatným vodičem s karoserií CAS.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98E94F7" w14:textId="48B727E7" w:rsidR="00132331" w:rsidRPr="0046737F" w:rsidRDefault="00F7176A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F32C93" w14:paraId="66A99E72" w14:textId="77777777" w:rsidTr="00567EF2">
        <w:trPr>
          <w:trHeight w:val="510"/>
          <w:jc w:val="center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0DE71A2" w14:textId="060F6C96" w:rsidR="00F32C93" w:rsidRDefault="008B6CE8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24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0BA3DB9" w14:textId="02276D00" w:rsidR="00F32C93" w:rsidRPr="00B33545" w:rsidRDefault="006C316F" w:rsidP="007C3739">
            <w:pPr>
              <w:jc w:val="both"/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</w:pPr>
            <w:r w:rsidRPr="006C316F">
              <w:rPr>
                <w:rFonts w:asciiTheme="minorHAnsi" w:hAnsiTheme="minorHAnsi" w:cstheme="minorHAnsi"/>
                <w:sz w:val="22"/>
                <w:szCs w:val="22"/>
              </w:rPr>
              <w:t>Prut analogové antény umožňuje v případě potřeby skloněnou instalaci a je ve spodní části tvořen pružným prvkem.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3DED54D" w14:textId="231075CF" w:rsidR="00F32C93" w:rsidRPr="0046737F" w:rsidRDefault="00F32C93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F32C93" w14:paraId="531961BC" w14:textId="77777777" w:rsidTr="00567EF2">
        <w:trPr>
          <w:trHeight w:val="510"/>
          <w:jc w:val="center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A56761E" w14:textId="67822C25" w:rsidR="00F32C93" w:rsidRDefault="008B6CE8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25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1FE32FE" w14:textId="0BC6A58A" w:rsidR="00F32C93" w:rsidRPr="00B33545" w:rsidRDefault="0088755A" w:rsidP="007C3739">
            <w:pPr>
              <w:jc w:val="both"/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</w:pPr>
            <w:r w:rsidRPr="0088755A">
              <w:rPr>
                <w:rFonts w:asciiTheme="minorHAnsi" w:hAnsiTheme="minorHAnsi" w:cstheme="minorHAnsi"/>
                <w:sz w:val="22"/>
                <w:szCs w:val="22"/>
              </w:rPr>
              <w:t xml:space="preserve">Ovládací části vozidlových komunikačních prostředků jsou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88755A">
              <w:rPr>
                <w:rFonts w:asciiTheme="minorHAnsi" w:hAnsiTheme="minorHAnsi" w:cstheme="minorHAnsi"/>
                <w:sz w:val="22"/>
                <w:szCs w:val="22"/>
              </w:rPr>
              <w:t>v kabině osádky umístěny v prostoru u předního okna tak, aby byly plně obsluhovatelné z místa velitele a částečně obsluhovatelné (uchopení mikrofonu a vedení komunikace, a to ve výjimečných případech) z místa strojníka.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FF708CC" w14:textId="3B60EB59" w:rsidR="00F32C93" w:rsidRPr="0046737F" w:rsidRDefault="007F6391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F32C93" w14:paraId="24038CEB" w14:textId="77777777" w:rsidTr="00567EF2">
        <w:trPr>
          <w:trHeight w:val="510"/>
          <w:jc w:val="center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191FB9A" w14:textId="61FE7B99" w:rsidR="00F32C93" w:rsidRDefault="008B6CE8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lastRenderedPageBreak/>
              <w:t>26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86E0A21" w14:textId="29093D67" w:rsidR="00F32C93" w:rsidRPr="00B33545" w:rsidRDefault="001037BA" w:rsidP="007C3739">
            <w:pPr>
              <w:jc w:val="both"/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</w:pPr>
            <w:r w:rsidRPr="001037BA">
              <w:rPr>
                <w:rFonts w:asciiTheme="minorHAnsi" w:hAnsiTheme="minorHAnsi" w:cstheme="minorHAnsi"/>
                <w:sz w:val="22"/>
                <w:szCs w:val="22"/>
              </w:rPr>
              <w:t>V prostoru obslužného místa čerpací jednotky je umístěn mikrofon a reproduktor jako druhé obslužné místo vozidlové radiostanice.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0875CE5" w14:textId="10318489" w:rsidR="00F32C93" w:rsidRPr="0046737F" w:rsidRDefault="007F6391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7F6391" w14:paraId="6B49D78C" w14:textId="77777777" w:rsidTr="00567EF2">
        <w:trPr>
          <w:trHeight w:val="510"/>
          <w:jc w:val="center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4C777CF" w14:textId="615A2FD4" w:rsidR="007F6391" w:rsidRDefault="008B6CE8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27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34BF1B9" w14:textId="27C16CF6" w:rsidR="007F6391" w:rsidRPr="00B33545" w:rsidRDefault="00AE4CDE" w:rsidP="007C3739">
            <w:pPr>
              <w:jc w:val="both"/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</w:pPr>
            <w:r w:rsidRPr="00AE4CDE">
              <w:rPr>
                <w:rFonts w:asciiTheme="minorHAnsi" w:hAnsiTheme="minorHAnsi" w:cstheme="minorHAnsi"/>
                <w:sz w:val="22"/>
                <w:szCs w:val="22"/>
              </w:rPr>
              <w:t>CAS je vybavena</w:t>
            </w:r>
            <w:r w:rsidR="00CD491D">
              <w:t xml:space="preserve"> </w:t>
            </w:r>
            <w:r w:rsidR="00CD491D" w:rsidRPr="00CD491D">
              <w:rPr>
                <w:rFonts w:asciiTheme="minorHAnsi" w:hAnsiTheme="minorHAnsi" w:cstheme="minorHAnsi"/>
                <w:sz w:val="22"/>
                <w:szCs w:val="22"/>
              </w:rPr>
              <w:t>samostatným měničem napětí 24/12</w:t>
            </w:r>
            <w:r w:rsidR="007274BD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="00CD491D" w:rsidRPr="00CD491D">
              <w:rPr>
                <w:rFonts w:asciiTheme="minorHAnsi" w:hAnsiTheme="minorHAnsi" w:cstheme="minorHAnsi"/>
                <w:sz w:val="22"/>
                <w:szCs w:val="22"/>
              </w:rPr>
              <w:t>V</w:t>
            </w:r>
            <w:r w:rsidR="007274BD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="00CD491D" w:rsidRPr="00CD491D">
              <w:rPr>
                <w:rFonts w:asciiTheme="minorHAnsi" w:hAnsiTheme="minorHAnsi" w:cstheme="minorHAnsi"/>
                <w:sz w:val="22"/>
                <w:szCs w:val="22"/>
              </w:rPr>
              <w:t>s</w:t>
            </w:r>
            <w:r w:rsidR="007274BD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="00CD491D" w:rsidRPr="00CD491D">
              <w:rPr>
                <w:rFonts w:asciiTheme="minorHAnsi" w:hAnsiTheme="minorHAnsi" w:cstheme="minorHAnsi"/>
                <w:sz w:val="22"/>
                <w:szCs w:val="22"/>
              </w:rPr>
              <w:t>elektrickým proudem nejméně 8 A trvale. K měniči napětí pro vozidlový digitální terminál není připojeno jiné zařízení, spotřebič nebo zásuvka.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38548E2" w14:textId="085302C9" w:rsidR="007F6391" w:rsidRPr="0046737F" w:rsidRDefault="005F2F0D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AF0AD8" w14:paraId="30B1747E" w14:textId="77777777" w:rsidTr="00567EF2">
        <w:trPr>
          <w:trHeight w:val="510"/>
          <w:jc w:val="center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D99B327" w14:textId="3477B542" w:rsidR="00AF0AD8" w:rsidRDefault="008B6CE8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28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C7ABB08" w14:textId="564EA29C" w:rsidR="00AF0AD8" w:rsidRPr="00AE4CDE" w:rsidRDefault="006339A7" w:rsidP="007C373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339A7">
              <w:rPr>
                <w:rFonts w:asciiTheme="minorHAnsi" w:hAnsiTheme="minorHAnsi" w:cstheme="minorHAnsi"/>
                <w:sz w:val="22"/>
                <w:szCs w:val="22"/>
              </w:rPr>
              <w:t>Kabina osádky je vybavena topením nezávislým na chodu motoru a jízdě.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B65EFE9" w14:textId="0ADA4D9F" w:rsidR="00AF0AD8" w:rsidRPr="0046737F" w:rsidRDefault="006339A7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FD78E0" w14:paraId="6615DBEC" w14:textId="77777777" w:rsidTr="00567EF2">
        <w:trPr>
          <w:trHeight w:val="510"/>
          <w:jc w:val="center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0F0E9E2" w14:textId="7020A956" w:rsidR="00FD78E0" w:rsidRDefault="008B6CE8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29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493E38" w14:textId="361C54AE" w:rsidR="00FD78E0" w:rsidRPr="006339A7" w:rsidRDefault="00FD78E0" w:rsidP="007C373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D78E0">
              <w:rPr>
                <w:rFonts w:asciiTheme="minorHAnsi" w:hAnsiTheme="minorHAnsi" w:cstheme="minorHAnsi"/>
                <w:sz w:val="22"/>
                <w:szCs w:val="22"/>
              </w:rPr>
              <w:t>Kabina osádky je vybavena v dosahu sedadla velitele (spolujezdce) prostorem pro bezpečné uložení dokumentace formátu A4.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5E4D03E" w14:textId="24B0C833" w:rsidR="00FD78E0" w:rsidRPr="0046737F" w:rsidRDefault="008B6CE8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FD78E0" w14:paraId="6FF72E7C" w14:textId="77777777" w:rsidTr="00567EF2">
        <w:trPr>
          <w:trHeight w:val="510"/>
          <w:jc w:val="center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881FD98" w14:textId="07539E2B" w:rsidR="00FD78E0" w:rsidRDefault="008B6CE8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30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DEA7FF1" w14:textId="6B37654E" w:rsidR="00FD78E0" w:rsidRPr="006339A7" w:rsidRDefault="0092248A" w:rsidP="007C373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2248A">
              <w:rPr>
                <w:rFonts w:asciiTheme="minorHAnsi" w:hAnsiTheme="minorHAnsi" w:cstheme="minorHAnsi"/>
                <w:sz w:val="22"/>
                <w:szCs w:val="22"/>
              </w:rPr>
              <w:t>Kabina osádky je jednoprostorová nedělená se čtyřmi dveřmi.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83B2494" w14:textId="2CFD0B2B" w:rsidR="00FD78E0" w:rsidRPr="0046737F" w:rsidRDefault="008B6CE8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C951D3" w14:paraId="25F08445" w14:textId="77777777" w:rsidTr="00567EF2">
        <w:trPr>
          <w:trHeight w:val="510"/>
          <w:jc w:val="center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A81015" w14:textId="0A9A8234" w:rsidR="00C951D3" w:rsidRDefault="007C0E58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31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D7DD218" w14:textId="02A244C5" w:rsidR="00C951D3" w:rsidRPr="006339A7" w:rsidRDefault="0092248A" w:rsidP="007C373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2248A">
              <w:rPr>
                <w:rFonts w:asciiTheme="minorHAnsi" w:hAnsiTheme="minorHAnsi" w:cstheme="minorHAnsi"/>
                <w:sz w:val="22"/>
                <w:szCs w:val="22"/>
              </w:rPr>
              <w:t xml:space="preserve">Kabina osádky je vybavena šesti sedadly ve dvou řadách orientovanými po směru jízdy, první řada sedadel je určena pro řidiče (strojníka) a velitele jednotky. Vzdálenost zadní stěny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92248A">
              <w:rPr>
                <w:rFonts w:asciiTheme="minorHAnsi" w:hAnsiTheme="minorHAnsi" w:cstheme="minorHAnsi"/>
                <w:sz w:val="22"/>
                <w:szCs w:val="22"/>
              </w:rPr>
              <w:t>a sloupku čelního okna kabiny osádky je v úrovni sedáku řidiče (strojníka) nejméně 2</w:t>
            </w:r>
            <w:r w:rsidR="008B6CE8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92248A">
              <w:rPr>
                <w:rFonts w:asciiTheme="minorHAnsi" w:hAnsiTheme="minorHAnsi" w:cstheme="minorHAnsi"/>
                <w:sz w:val="22"/>
                <w:szCs w:val="22"/>
              </w:rPr>
              <w:t>900 mm.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EF19BBD" w14:textId="2634EC5F" w:rsidR="00C951D3" w:rsidRPr="0046737F" w:rsidRDefault="008B6CE8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C951D3" w14:paraId="63CD72A4" w14:textId="77777777" w:rsidTr="00567EF2">
        <w:trPr>
          <w:trHeight w:val="510"/>
          <w:jc w:val="center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3C33E70" w14:textId="61A72781" w:rsidR="00C951D3" w:rsidRDefault="007C0E58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32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43F1A4B" w14:textId="3F451F43" w:rsidR="00C951D3" w:rsidRPr="006339A7" w:rsidRDefault="00207D5C" w:rsidP="007C373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07D5C">
              <w:rPr>
                <w:rFonts w:asciiTheme="minorHAnsi" w:hAnsiTheme="minorHAnsi" w:cstheme="minorHAnsi"/>
                <w:sz w:val="22"/>
                <w:szCs w:val="22"/>
              </w:rPr>
              <w:t xml:space="preserve">Kabina osádky vybavena šesti dýchacími přístroji, čtyřmi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207D5C">
              <w:rPr>
                <w:rFonts w:asciiTheme="minorHAnsi" w:hAnsiTheme="minorHAnsi" w:cstheme="minorHAnsi"/>
                <w:sz w:val="22"/>
                <w:szCs w:val="22"/>
              </w:rPr>
              <w:t>v opěradlech druhé řady sedadel, zbývající dýchací přístroj shodného typu je uložen v kabině osádky. Kompletní dýchací přístroje pro montáž dodá dodavatel.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3E06D49" w14:textId="27F8212B" w:rsidR="00C951D3" w:rsidRPr="0046737F" w:rsidRDefault="007C0E58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C951D3" w14:paraId="2FCB27E2" w14:textId="77777777" w:rsidTr="00567EF2">
        <w:trPr>
          <w:trHeight w:val="510"/>
          <w:jc w:val="center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05CE540" w14:textId="6E442B8E" w:rsidR="00C951D3" w:rsidRDefault="007C0E58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33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6D39B46" w14:textId="30BC34DF" w:rsidR="00C951D3" w:rsidRPr="006339A7" w:rsidRDefault="00207D5C" w:rsidP="007C373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07D5C">
              <w:rPr>
                <w:rFonts w:asciiTheme="minorHAnsi" w:hAnsiTheme="minorHAnsi" w:cstheme="minorHAnsi"/>
                <w:sz w:val="22"/>
                <w:szCs w:val="22"/>
              </w:rPr>
              <w:t>Kabina osádky je vybavena třemi náhradními tlakovými láhvemi k dýchacím přístrojům. Variantně je možné náhradní lahve umístit do prostoru účelové nástavby. Náhradní tlakové láhve pro montáž dodá dodavatel.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EF889CC" w14:textId="751D3A4C" w:rsidR="00C951D3" w:rsidRPr="0046737F" w:rsidRDefault="007C0E58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C951D3" w14:paraId="6DF418F5" w14:textId="77777777" w:rsidTr="00567EF2">
        <w:trPr>
          <w:trHeight w:val="510"/>
          <w:jc w:val="center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1007F" w14:textId="05D5CE85" w:rsidR="00C951D3" w:rsidRDefault="007C0E58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34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DACE2CE" w14:textId="183319F6" w:rsidR="00C951D3" w:rsidRPr="006339A7" w:rsidRDefault="00544E92" w:rsidP="007C373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44E92">
              <w:rPr>
                <w:rFonts w:asciiTheme="minorHAnsi" w:hAnsiTheme="minorHAnsi" w:cstheme="minorHAnsi"/>
                <w:sz w:val="22"/>
                <w:szCs w:val="22"/>
              </w:rPr>
              <w:t>Kabina osádky je vybavena šesti dobíjecími úchyty pro ruční svítilny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C85A412" w14:textId="7D5260FA" w:rsidR="00C951D3" w:rsidRPr="0046737F" w:rsidRDefault="007C0E58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C951D3" w14:paraId="4BB531D1" w14:textId="77777777" w:rsidTr="00567EF2">
        <w:trPr>
          <w:trHeight w:val="510"/>
          <w:jc w:val="center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05E14C0" w14:textId="6B42B68C" w:rsidR="00C951D3" w:rsidRDefault="007C0E58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35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4EC2B2" w14:textId="4C608E1E" w:rsidR="00C951D3" w:rsidRPr="006339A7" w:rsidRDefault="00F7089D" w:rsidP="007C373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7089D">
              <w:rPr>
                <w:rFonts w:asciiTheme="minorHAnsi" w:hAnsiTheme="minorHAnsi" w:cstheme="minorHAnsi"/>
                <w:sz w:val="22"/>
                <w:szCs w:val="22"/>
              </w:rPr>
              <w:t>Pod druhou řadou sedadel je vytvořen úložný prostor pro drobné požární příslušenství, přístupný shora, sedadlo je děleno nejméně na dvě části.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C90024D" w14:textId="5C5F6243" w:rsidR="00C951D3" w:rsidRPr="0046737F" w:rsidRDefault="007C0E58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C951D3" w14:paraId="67C7F470" w14:textId="77777777" w:rsidTr="00567EF2">
        <w:trPr>
          <w:trHeight w:val="510"/>
          <w:jc w:val="center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2B6B92F" w14:textId="43850B44" w:rsidR="00C951D3" w:rsidRDefault="007C0E58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36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6EB0E61" w14:textId="4D31384B" w:rsidR="00C951D3" w:rsidRPr="006339A7" w:rsidRDefault="00F7089D" w:rsidP="007C373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7089D">
              <w:rPr>
                <w:rFonts w:asciiTheme="minorHAnsi" w:hAnsiTheme="minorHAnsi" w:cstheme="minorHAnsi"/>
                <w:sz w:val="22"/>
                <w:szCs w:val="22"/>
              </w:rPr>
              <w:t>Nad úchyty dýchacích přístrojů, v druhé řadě sedadel, je umístěna úložná police přes celou šíři kabiny osádky, určená pro bezpečné uložení ochranných masek k dýchacím přístrojům a dalšího drobného požárního příslušenství.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2934B9A" w14:textId="52497F87" w:rsidR="00C951D3" w:rsidRPr="0046737F" w:rsidRDefault="007C0E58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C951D3" w14:paraId="678B5126" w14:textId="77777777" w:rsidTr="00567EF2">
        <w:trPr>
          <w:trHeight w:val="510"/>
          <w:jc w:val="center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72F4A58" w14:textId="5020A4B3" w:rsidR="00C951D3" w:rsidRDefault="007C0E58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37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C43C9B7" w14:textId="34F75F82" w:rsidR="00C951D3" w:rsidRPr="006339A7" w:rsidRDefault="00AA2667" w:rsidP="007C373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A2667">
              <w:rPr>
                <w:rFonts w:asciiTheme="minorHAnsi" w:hAnsiTheme="minorHAnsi" w:cstheme="minorHAnsi"/>
                <w:sz w:val="22"/>
                <w:szCs w:val="22"/>
              </w:rPr>
              <w:t>Za sedadlem řidiče (strojníka) a za sedadlem spolujezdce jsou vytvořeny úložné prostory přístupné od druhé řady sedadel.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F9E50B7" w14:textId="68AE3A0E" w:rsidR="00C951D3" w:rsidRPr="0046737F" w:rsidRDefault="007C0E58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C951D3" w14:paraId="41EF9FC4" w14:textId="77777777" w:rsidTr="00567EF2">
        <w:trPr>
          <w:trHeight w:val="510"/>
          <w:jc w:val="center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8C70C04" w14:textId="3E60AD74" w:rsidR="00C951D3" w:rsidRDefault="007C0E58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38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724D8E2" w14:textId="47527903" w:rsidR="00C951D3" w:rsidRPr="006339A7" w:rsidRDefault="00D723B9" w:rsidP="007C373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723B9">
              <w:rPr>
                <w:rFonts w:asciiTheme="minorHAnsi" w:hAnsiTheme="minorHAnsi" w:cstheme="minorHAnsi"/>
                <w:sz w:val="22"/>
                <w:szCs w:val="22"/>
              </w:rPr>
              <w:t>Ve střední horní části kabiny osádky je umístěna úložná police přes celou šíři kabiny osádky přístupná od druhé řady sedadel, ve spodní části je uzpůsobena pro umístění páteřové desky.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BA1315E" w14:textId="7EF60705" w:rsidR="00C951D3" w:rsidRPr="0046737F" w:rsidRDefault="007C0E58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D723B9" w14:paraId="7546969C" w14:textId="77777777" w:rsidTr="00567EF2">
        <w:trPr>
          <w:trHeight w:val="510"/>
          <w:jc w:val="center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AC47FD1" w14:textId="5ECFF002" w:rsidR="00D723B9" w:rsidRDefault="007C0E58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39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F68196B" w14:textId="09568674" w:rsidR="00D723B9" w:rsidRPr="00D723B9" w:rsidRDefault="00824697" w:rsidP="007C373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24697">
              <w:rPr>
                <w:rFonts w:asciiTheme="minorHAnsi" w:hAnsiTheme="minorHAnsi" w:cstheme="minorHAnsi"/>
                <w:sz w:val="22"/>
                <w:szCs w:val="22"/>
              </w:rPr>
              <w:t>CAS je v kabině osádky vybavena</w:t>
            </w:r>
            <w:r w:rsidR="00297AE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297AE8" w:rsidRPr="00297AE8">
              <w:rPr>
                <w:rFonts w:asciiTheme="minorHAnsi" w:hAnsiTheme="minorHAnsi" w:cstheme="minorHAnsi"/>
                <w:sz w:val="22"/>
                <w:szCs w:val="22"/>
              </w:rPr>
              <w:t xml:space="preserve">autorádiem s displejem </w:t>
            </w:r>
            <w:r w:rsidR="00297AE8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="00297AE8" w:rsidRPr="00297AE8">
              <w:rPr>
                <w:rFonts w:asciiTheme="minorHAnsi" w:hAnsiTheme="minorHAnsi" w:cstheme="minorHAnsi"/>
                <w:sz w:val="22"/>
                <w:szCs w:val="22"/>
              </w:rPr>
              <w:t>o velikosti nejméně 7“, s napojením na couvací kameru</w:t>
            </w:r>
            <w:r w:rsidR="00297AE8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7A3E2F4" w14:textId="3F784626" w:rsidR="00D723B9" w:rsidRPr="0046737F" w:rsidRDefault="007C0E58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D723B9" w14:paraId="2785185E" w14:textId="77777777" w:rsidTr="00567EF2">
        <w:trPr>
          <w:trHeight w:val="510"/>
          <w:jc w:val="center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71F8B90" w14:textId="69CA7564" w:rsidR="00D723B9" w:rsidRDefault="007C0E58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40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039EDF9" w14:textId="55AC56B7" w:rsidR="00D723B9" w:rsidRPr="00D723B9" w:rsidRDefault="00240C4D" w:rsidP="007C373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24697">
              <w:rPr>
                <w:rFonts w:asciiTheme="minorHAnsi" w:hAnsiTheme="minorHAnsi" w:cstheme="minorHAnsi"/>
                <w:sz w:val="22"/>
                <w:szCs w:val="22"/>
              </w:rPr>
              <w:t>CAS je v kabině osádky vybavena</w:t>
            </w:r>
            <w:r w:rsidR="00BE7C41">
              <w:t xml:space="preserve"> </w:t>
            </w:r>
            <w:r w:rsidR="00BE7C41" w:rsidRPr="00BE7C41">
              <w:rPr>
                <w:rFonts w:asciiTheme="minorHAnsi" w:hAnsiTheme="minorHAnsi" w:cstheme="minorHAnsi"/>
                <w:sz w:val="22"/>
                <w:szCs w:val="22"/>
              </w:rPr>
              <w:t xml:space="preserve">sadou pro komunikaci typu „handsfree“ v provedení </w:t>
            </w:r>
            <w:proofErr w:type="spellStart"/>
            <w:r w:rsidR="00BE7C41" w:rsidRPr="00BE7C41">
              <w:rPr>
                <w:rFonts w:asciiTheme="minorHAnsi" w:hAnsiTheme="minorHAnsi" w:cstheme="minorHAnsi"/>
                <w:sz w:val="22"/>
                <w:szCs w:val="22"/>
              </w:rPr>
              <w:t>bluetooth</w:t>
            </w:r>
            <w:proofErr w:type="spellEnd"/>
            <w:r w:rsidR="00BE7C41" w:rsidRPr="00BE7C41">
              <w:rPr>
                <w:rFonts w:asciiTheme="minorHAnsi" w:hAnsiTheme="minorHAnsi" w:cstheme="minorHAnsi"/>
                <w:sz w:val="22"/>
                <w:szCs w:val="22"/>
              </w:rPr>
              <w:t>, pokud stejnou funkcí není vybaveno autorádio</w:t>
            </w:r>
            <w:r w:rsidR="00BE7C41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96B616A" w14:textId="0427F90C" w:rsidR="00D723B9" w:rsidRPr="0046737F" w:rsidRDefault="007C0E58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297AE8" w14:paraId="1DD9EF08" w14:textId="77777777" w:rsidTr="00567EF2">
        <w:trPr>
          <w:trHeight w:val="510"/>
          <w:jc w:val="center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A7ED111" w14:textId="6BD1A131" w:rsidR="00297AE8" w:rsidRDefault="007C0E58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41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E274EE4" w14:textId="2CFA706E" w:rsidR="00297AE8" w:rsidRPr="00D723B9" w:rsidRDefault="00240C4D" w:rsidP="007C373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24697">
              <w:rPr>
                <w:rFonts w:asciiTheme="minorHAnsi" w:hAnsiTheme="minorHAnsi" w:cstheme="minorHAnsi"/>
                <w:sz w:val="22"/>
                <w:szCs w:val="22"/>
              </w:rPr>
              <w:t>CAS je v kabině osádky vybavena</w:t>
            </w:r>
            <w:r w:rsidR="00BE7C4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BE7C41" w:rsidRPr="00BE7C41">
              <w:rPr>
                <w:rFonts w:asciiTheme="minorHAnsi" w:hAnsiTheme="minorHAnsi" w:cstheme="minorHAnsi"/>
                <w:sz w:val="22"/>
                <w:szCs w:val="22"/>
              </w:rPr>
              <w:t>v dosahu sedadla velitele dvěma samostatnými zásuvkami CL s napětím 12 V (s trvalým proudem každé nejméně 8 A) a 2 USB zásuvkami (s trvalým proudem každé nejméně 2 A) pro případné napojení nabíjecích prvků mobilních telefonů</w:t>
            </w:r>
            <w:r w:rsidR="00BE7C41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50A793D" w14:textId="0C8A01A7" w:rsidR="00297AE8" w:rsidRPr="0046737F" w:rsidRDefault="007C0E58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297AE8" w14:paraId="63BE899B" w14:textId="77777777" w:rsidTr="00567EF2">
        <w:trPr>
          <w:trHeight w:val="510"/>
          <w:jc w:val="center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00A6889" w14:textId="7FEA0535" w:rsidR="00297AE8" w:rsidRDefault="007C0E58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lastRenderedPageBreak/>
              <w:t>42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A592603" w14:textId="6DF74015" w:rsidR="00297AE8" w:rsidRPr="00D723B9" w:rsidRDefault="00240C4D" w:rsidP="007C373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24697">
              <w:rPr>
                <w:rFonts w:asciiTheme="minorHAnsi" w:hAnsiTheme="minorHAnsi" w:cstheme="minorHAnsi"/>
                <w:sz w:val="22"/>
                <w:szCs w:val="22"/>
              </w:rPr>
              <w:t>CAS je v kabině osádky vybavena</w:t>
            </w:r>
            <w:r w:rsidR="000D0E82">
              <w:t xml:space="preserve"> </w:t>
            </w:r>
            <w:r w:rsidR="000D0E82" w:rsidRPr="000D0E82">
              <w:rPr>
                <w:rFonts w:asciiTheme="minorHAnsi" w:hAnsiTheme="minorHAnsi" w:cstheme="minorHAnsi"/>
                <w:sz w:val="22"/>
                <w:szCs w:val="22"/>
              </w:rPr>
              <w:t xml:space="preserve">jednou zásuvkou CL s napětím 24 V a elektrickým proudem nejméně 8 A </w:t>
            </w:r>
            <w:proofErr w:type="spellStart"/>
            <w:r w:rsidR="000D0E82" w:rsidRPr="000D0E82"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proofErr w:type="spellEnd"/>
            <w:r w:rsidR="000D0E82" w:rsidRPr="000D0E82">
              <w:rPr>
                <w:rFonts w:asciiTheme="minorHAnsi" w:hAnsiTheme="minorHAnsi" w:cstheme="minorHAnsi"/>
                <w:sz w:val="22"/>
                <w:szCs w:val="22"/>
              </w:rPr>
              <w:t xml:space="preserve"> jednou USB zásuvkou s elektrickým proudem nejméně 2 A napojenými na zdroj po zapnutí spínací skříňky pootočením klíče do první polohy</w:t>
            </w:r>
            <w:r w:rsidR="000D0E82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9141D8E" w14:textId="6C47BE5C" w:rsidR="00297AE8" w:rsidRPr="0046737F" w:rsidRDefault="007C0E58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297AE8" w14:paraId="07CE8988" w14:textId="77777777" w:rsidTr="00567EF2">
        <w:trPr>
          <w:trHeight w:val="510"/>
          <w:jc w:val="center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E27ECCD" w14:textId="7EE5DDB1" w:rsidR="00297AE8" w:rsidRDefault="007C0E58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43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CB45401" w14:textId="3EECF3A1" w:rsidR="00297AE8" w:rsidRPr="00D723B9" w:rsidRDefault="00240C4D" w:rsidP="000D0E8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24697">
              <w:rPr>
                <w:rFonts w:asciiTheme="minorHAnsi" w:hAnsiTheme="minorHAnsi" w:cstheme="minorHAnsi"/>
                <w:sz w:val="22"/>
                <w:szCs w:val="22"/>
              </w:rPr>
              <w:t>CAS je v kabině osádky vybavena</w:t>
            </w:r>
            <w:r w:rsidR="000D0E8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0D0E82" w:rsidRPr="000D0E82">
              <w:rPr>
                <w:rFonts w:asciiTheme="minorHAnsi" w:hAnsiTheme="minorHAnsi" w:cstheme="minorHAnsi"/>
                <w:sz w:val="22"/>
                <w:szCs w:val="22"/>
              </w:rPr>
              <w:t>v prostoru spodní části čelního skla kabelem s odpovídajícím konektorem pro připojení mýtné jednotky, vývod je napojen na zdroj po zapnutí spínací skříňky pootočením klíče do první polohy</w:t>
            </w:r>
            <w:r w:rsidR="000D0E82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D079AE7" w14:textId="175EB2DB" w:rsidR="00297AE8" w:rsidRPr="0046737F" w:rsidRDefault="007C0E58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297AE8" w14:paraId="4DD9ADDD" w14:textId="77777777" w:rsidTr="00567EF2">
        <w:trPr>
          <w:trHeight w:val="510"/>
          <w:jc w:val="center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4F76A30" w14:textId="46382678" w:rsidR="00297AE8" w:rsidRDefault="007C0E58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44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2B1A0FC" w14:textId="24EFEE06" w:rsidR="00297AE8" w:rsidRPr="00D723B9" w:rsidRDefault="00240C4D" w:rsidP="007C373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24697">
              <w:rPr>
                <w:rFonts w:asciiTheme="minorHAnsi" w:hAnsiTheme="minorHAnsi" w:cstheme="minorHAnsi"/>
                <w:sz w:val="22"/>
                <w:szCs w:val="22"/>
              </w:rPr>
              <w:t>CAS je v kabině osádky vybavena</w:t>
            </w:r>
            <w:r w:rsidR="000D6D98">
              <w:t xml:space="preserve"> </w:t>
            </w:r>
            <w:r w:rsidR="000D6D98" w:rsidRPr="000D6D98">
              <w:rPr>
                <w:rFonts w:asciiTheme="minorHAnsi" w:hAnsiTheme="minorHAnsi" w:cstheme="minorHAnsi"/>
                <w:sz w:val="22"/>
                <w:szCs w:val="22"/>
              </w:rPr>
              <w:t>dosahu sedadla velitele dobíjecím integrovaným úchytem tabletu pro tablet se zobrazovací částí nejméně 10“, systémem LTE, a plně kompatibilním se softwarem „</w:t>
            </w:r>
            <w:proofErr w:type="spellStart"/>
            <w:r w:rsidR="000D6D98" w:rsidRPr="000D6D98">
              <w:rPr>
                <w:rFonts w:asciiTheme="minorHAnsi" w:hAnsiTheme="minorHAnsi" w:cstheme="minorHAnsi"/>
                <w:sz w:val="22"/>
                <w:szCs w:val="22"/>
              </w:rPr>
              <w:t>RescueNavigator</w:t>
            </w:r>
            <w:proofErr w:type="spellEnd"/>
            <w:r w:rsidR="000D6D98" w:rsidRPr="000D6D98">
              <w:rPr>
                <w:rFonts w:asciiTheme="minorHAnsi" w:hAnsiTheme="minorHAnsi" w:cstheme="minorHAnsi"/>
                <w:sz w:val="22"/>
                <w:szCs w:val="22"/>
              </w:rPr>
              <w:t>“ (tento typ zaveden u JPO). Pro napájení tabletu je použito samostatně jištěné (</w:t>
            </w:r>
            <w:proofErr w:type="gramStart"/>
            <w:r w:rsidR="000D6D98" w:rsidRPr="000D6D98">
              <w:rPr>
                <w:rFonts w:asciiTheme="minorHAnsi" w:hAnsiTheme="minorHAnsi" w:cstheme="minorHAnsi"/>
                <w:sz w:val="22"/>
                <w:szCs w:val="22"/>
              </w:rPr>
              <w:t>5A</w:t>
            </w:r>
            <w:proofErr w:type="gramEnd"/>
            <w:r w:rsidR="000D6D98" w:rsidRPr="000D6D98">
              <w:rPr>
                <w:rFonts w:asciiTheme="minorHAnsi" w:hAnsiTheme="minorHAnsi" w:cstheme="minorHAnsi"/>
                <w:sz w:val="22"/>
                <w:szCs w:val="22"/>
              </w:rPr>
              <w:t>) přípojné místo. Tablet dodá zadavatel a dobíjecí úchyt dodá dodavatel</w:t>
            </w:r>
            <w:r w:rsidR="000D6D98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379AC73" w14:textId="27003089" w:rsidR="00297AE8" w:rsidRPr="0046737F" w:rsidRDefault="007C0E58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297AE8" w14:paraId="5F44B6F7" w14:textId="77777777" w:rsidTr="00567EF2">
        <w:trPr>
          <w:trHeight w:val="510"/>
          <w:jc w:val="center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5B02214" w14:textId="5A5AF336" w:rsidR="00297AE8" w:rsidRDefault="007C0E58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45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1182218" w14:textId="5B7BADD0" w:rsidR="00297AE8" w:rsidRPr="00D723B9" w:rsidRDefault="00240C4D" w:rsidP="007C373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24697">
              <w:rPr>
                <w:rFonts w:asciiTheme="minorHAnsi" w:hAnsiTheme="minorHAnsi" w:cstheme="minorHAnsi"/>
                <w:sz w:val="22"/>
                <w:szCs w:val="22"/>
              </w:rPr>
              <w:t>CAS je v kabině osádky vybavena</w:t>
            </w:r>
            <w:r w:rsidR="000D6D98">
              <w:t xml:space="preserve"> </w:t>
            </w:r>
            <w:r w:rsidR="000D6D98" w:rsidRPr="000D6D98">
              <w:rPr>
                <w:rFonts w:asciiTheme="minorHAnsi" w:hAnsiTheme="minorHAnsi" w:cstheme="minorHAnsi"/>
                <w:sz w:val="22"/>
                <w:szCs w:val="22"/>
              </w:rPr>
              <w:t>LED lampičkou v prostoru velitele, která umožňuje čtení během jízdy CAS</w:t>
            </w:r>
            <w:r w:rsidR="000D6D98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E0E1D6" w14:textId="4D52BB5B" w:rsidR="00297AE8" w:rsidRPr="0046737F" w:rsidRDefault="007C0E58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297AE8" w14:paraId="2282E0E8" w14:textId="77777777" w:rsidTr="00567EF2">
        <w:trPr>
          <w:trHeight w:val="510"/>
          <w:jc w:val="center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CBE6706" w14:textId="753AE50A" w:rsidR="00297AE8" w:rsidRDefault="007C0E58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46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F830B78" w14:textId="52913F89" w:rsidR="00297AE8" w:rsidRPr="00D723B9" w:rsidRDefault="00240C4D" w:rsidP="007C373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24697">
              <w:rPr>
                <w:rFonts w:asciiTheme="minorHAnsi" w:hAnsiTheme="minorHAnsi" w:cstheme="minorHAnsi"/>
                <w:sz w:val="22"/>
                <w:szCs w:val="22"/>
              </w:rPr>
              <w:t>CAS je v kabině osádky vybavena</w:t>
            </w:r>
            <w:r w:rsidR="000D6D98">
              <w:t xml:space="preserve"> </w:t>
            </w:r>
            <w:r w:rsidR="000D6D98" w:rsidRPr="000D6D98">
              <w:rPr>
                <w:rFonts w:asciiTheme="minorHAnsi" w:hAnsiTheme="minorHAnsi" w:cstheme="minorHAnsi"/>
                <w:sz w:val="22"/>
                <w:szCs w:val="22"/>
              </w:rPr>
              <w:t>držákem pro bezpečné uložení přilby velitele a strojníka během jízdy, umístění bude specifikováno zadavatelem při realizaci CAS</w:t>
            </w:r>
            <w:r w:rsidR="000D6D98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15C06EF" w14:textId="79EA65C0" w:rsidR="00297AE8" w:rsidRPr="0046737F" w:rsidRDefault="007C0E58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297AE8" w14:paraId="67826376" w14:textId="77777777" w:rsidTr="00567EF2">
        <w:trPr>
          <w:trHeight w:val="510"/>
          <w:jc w:val="center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840BC86" w14:textId="74B9F498" w:rsidR="00297AE8" w:rsidRDefault="007C0E58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47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68D460F" w14:textId="50379E2F" w:rsidR="00297AE8" w:rsidRPr="00D723B9" w:rsidRDefault="000D6D98" w:rsidP="007C373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24697">
              <w:rPr>
                <w:rFonts w:asciiTheme="minorHAnsi" w:hAnsiTheme="minorHAnsi" w:cstheme="minorHAnsi"/>
                <w:sz w:val="22"/>
                <w:szCs w:val="22"/>
              </w:rPr>
              <w:t>CAS je v kabině osádky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vybavena </w:t>
            </w:r>
            <w:r w:rsidR="00A225C6" w:rsidRPr="00A225C6">
              <w:rPr>
                <w:rFonts w:asciiTheme="minorHAnsi" w:hAnsiTheme="minorHAnsi" w:cstheme="minorHAnsi"/>
                <w:sz w:val="22"/>
                <w:szCs w:val="22"/>
              </w:rPr>
              <w:t>v přední části u čelního okna, uprostřed, jednou samostatnou USB zásuvkou pro napájení kamery pro záznam jízdy, kameru pro montáž dodá dodavatel.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4C57E12" w14:textId="304E72D5" w:rsidR="00297AE8" w:rsidRPr="0046737F" w:rsidRDefault="007C0E58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297AE8" w14:paraId="5DA57AA4" w14:textId="77777777" w:rsidTr="00567EF2">
        <w:trPr>
          <w:trHeight w:val="510"/>
          <w:jc w:val="center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BEE3325" w14:textId="3FE7F5B5" w:rsidR="00297AE8" w:rsidRDefault="007C0E58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48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C2CD581" w14:textId="782A1A0C" w:rsidR="00297AE8" w:rsidRPr="00D723B9" w:rsidRDefault="00357B81" w:rsidP="007C373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57B81">
              <w:rPr>
                <w:rFonts w:asciiTheme="minorHAnsi" w:hAnsiTheme="minorHAnsi" w:cstheme="minorHAnsi"/>
                <w:sz w:val="22"/>
                <w:szCs w:val="22"/>
              </w:rPr>
              <w:t xml:space="preserve">Součástí úložného prostoru kabiny osádky je úchytný prvek pro uložení </w:t>
            </w:r>
            <w:r w:rsidR="007274BD">
              <w:rPr>
                <w:rFonts w:asciiTheme="minorHAnsi" w:hAnsiTheme="minorHAnsi" w:cstheme="minorHAnsi"/>
                <w:sz w:val="22"/>
                <w:szCs w:val="22"/>
              </w:rPr>
              <w:t xml:space="preserve">min. </w:t>
            </w:r>
            <w:r w:rsidRPr="00357B81">
              <w:rPr>
                <w:rFonts w:asciiTheme="minorHAnsi" w:hAnsiTheme="minorHAnsi" w:cstheme="minorHAnsi"/>
                <w:sz w:val="22"/>
                <w:szCs w:val="22"/>
              </w:rPr>
              <w:t>dvanácti lahví PET 0,5 l s pitnou vodou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F077F24" w14:textId="4C98276D" w:rsidR="00297AE8" w:rsidRPr="0046737F" w:rsidRDefault="007C0E58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8D0E48" w14:paraId="0AA31F3D" w14:textId="77777777" w:rsidTr="00567EF2">
        <w:trPr>
          <w:trHeight w:val="510"/>
          <w:jc w:val="center"/>
        </w:trPr>
        <w:tc>
          <w:tcPr>
            <w:tcW w:w="910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0BCB204F" w14:textId="1D5328A1" w:rsidR="008D0E48" w:rsidRPr="008D0E48" w:rsidRDefault="008D0E48">
            <w:pPr>
              <w:widowControl w:val="0"/>
              <w:jc w:val="center"/>
              <w:rPr>
                <w:rFonts w:asciiTheme="minorHAnsi" w:hAnsiTheme="minorHAnsi" w:cstheme="minorHAnsi"/>
                <w:b/>
                <w:bCs/>
                <w:i/>
                <w:sz w:val="22"/>
                <w:szCs w:val="22"/>
                <w:highlight w:val="yellow"/>
                <w:lang w:eastAsia="en-US" w:bidi="en-US"/>
              </w:rPr>
            </w:pPr>
            <w:r w:rsidRPr="007C0E5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Prostor mezi kabinou a účelovou nástavbou</w:t>
            </w:r>
          </w:p>
        </w:tc>
      </w:tr>
      <w:tr w:rsidR="00C371CC" w14:paraId="02242F15" w14:textId="77777777" w:rsidTr="00567EF2">
        <w:trPr>
          <w:trHeight w:val="510"/>
          <w:jc w:val="center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84495F6" w14:textId="20DE7C8A" w:rsidR="00C371CC" w:rsidRDefault="007C0E58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49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A39E834" w14:textId="143378F0" w:rsidR="00C371CC" w:rsidRPr="00AE4CDE" w:rsidRDefault="00792B8B" w:rsidP="007C373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792B8B">
              <w:rPr>
                <w:rFonts w:asciiTheme="minorHAnsi" w:hAnsiTheme="minorHAnsi" w:cstheme="minorHAnsi"/>
                <w:sz w:val="22"/>
                <w:szCs w:val="22"/>
              </w:rPr>
              <w:t xml:space="preserve">CAS je v prostoru mezi kabinou a účelovou nástavbou, vybavena pneumaticky vysouvaným osvětlovacím stožárem </w:t>
            </w:r>
            <w:r w:rsidR="007C0E58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792B8B">
              <w:rPr>
                <w:rFonts w:asciiTheme="minorHAnsi" w:hAnsiTheme="minorHAnsi" w:cstheme="minorHAnsi"/>
                <w:sz w:val="22"/>
                <w:szCs w:val="22"/>
              </w:rPr>
              <w:t xml:space="preserve">o výšce nejméně 5 m od země s nejméně dvěma světlomety LED 24 V s celkovým světelným tokem nejméně 30.000 </w:t>
            </w:r>
            <w:proofErr w:type="spellStart"/>
            <w:r w:rsidRPr="00792B8B">
              <w:rPr>
                <w:rFonts w:asciiTheme="minorHAnsi" w:hAnsiTheme="minorHAnsi" w:cstheme="minorHAnsi"/>
                <w:sz w:val="22"/>
                <w:szCs w:val="22"/>
              </w:rPr>
              <w:t>lm</w:t>
            </w:r>
            <w:proofErr w:type="spellEnd"/>
            <w:r w:rsidRPr="00792B8B">
              <w:rPr>
                <w:rFonts w:asciiTheme="minorHAnsi" w:hAnsiTheme="minorHAnsi" w:cstheme="minorHAnsi"/>
                <w:sz w:val="22"/>
                <w:szCs w:val="22"/>
              </w:rPr>
              <w:t xml:space="preserve"> a krytím nejméně IP 44.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A8DEF5B" w14:textId="53F19D7D" w:rsidR="00C371CC" w:rsidRPr="0046737F" w:rsidRDefault="007C0E58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0A21B1" w14:paraId="456D88E7" w14:textId="77777777" w:rsidTr="00567EF2">
        <w:trPr>
          <w:trHeight w:val="510"/>
          <w:jc w:val="center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A7B10C4" w14:textId="0B2F7246" w:rsidR="000A21B1" w:rsidRDefault="007C0E58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50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E3F279E" w14:textId="5F77325B" w:rsidR="000A21B1" w:rsidRPr="00792B8B" w:rsidRDefault="00A372B1" w:rsidP="007C373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372B1">
              <w:rPr>
                <w:rFonts w:asciiTheme="minorHAnsi" w:hAnsiTheme="minorHAnsi" w:cstheme="minorHAnsi"/>
                <w:sz w:val="22"/>
                <w:szCs w:val="22"/>
              </w:rPr>
              <w:t>Světlomety jsou orientovány do jednoho směru.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7DF87E8" w14:textId="7733AAFC" w:rsidR="000A21B1" w:rsidRPr="0046737F" w:rsidRDefault="007C0E58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A372B1" w14:paraId="51A6B329" w14:textId="77777777" w:rsidTr="00567EF2">
        <w:trPr>
          <w:trHeight w:val="510"/>
          <w:jc w:val="center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B4B363D" w14:textId="422C1C2F" w:rsidR="00A372B1" w:rsidRDefault="007C0E58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51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F6CAD89" w14:textId="47A494DF" w:rsidR="00A372B1" w:rsidRPr="00A372B1" w:rsidRDefault="005C7A40" w:rsidP="007C373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C7A40">
              <w:rPr>
                <w:rFonts w:asciiTheme="minorHAnsi" w:hAnsiTheme="minorHAnsi" w:cstheme="minorHAnsi"/>
                <w:sz w:val="22"/>
                <w:szCs w:val="22"/>
              </w:rPr>
              <w:t xml:space="preserve">Naklápění světlometů podle vodorovné osy a otáčení osvětlovacího stožáru podle svislé osy v rozsahu nejméně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proofErr w:type="gramStart"/>
            <w:r w:rsidRPr="005C7A40">
              <w:rPr>
                <w:rFonts w:asciiTheme="minorHAnsi" w:hAnsiTheme="minorHAnsi" w:cstheme="minorHAnsi"/>
                <w:sz w:val="22"/>
                <w:szCs w:val="22"/>
              </w:rPr>
              <w:t>0 – 360</w:t>
            </w:r>
            <w:proofErr w:type="gramEnd"/>
            <w:r w:rsidRPr="005C7A40">
              <w:rPr>
                <w:rFonts w:asciiTheme="minorHAnsi" w:hAnsiTheme="minorHAnsi" w:cstheme="minorHAnsi"/>
                <w:sz w:val="22"/>
                <w:szCs w:val="22"/>
              </w:rPr>
              <w:t>° je možné pomocí dálkového ovládání s přípojným kabelem o délce nejméně 2 m.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74A1F7C" w14:textId="15B35E8A" w:rsidR="00A372B1" w:rsidRPr="0046737F" w:rsidRDefault="007C0E58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2F6C70" w14:paraId="4F394EE6" w14:textId="77777777" w:rsidTr="00567EF2">
        <w:trPr>
          <w:trHeight w:val="510"/>
          <w:jc w:val="center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3F8939D" w14:textId="4FC90495" w:rsidR="002F6C70" w:rsidRDefault="007C0E58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52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243D789" w14:textId="04A52FAD" w:rsidR="002F6C70" w:rsidRPr="005C7A40" w:rsidRDefault="002F6C70" w:rsidP="007C373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F6C70">
              <w:rPr>
                <w:rFonts w:asciiTheme="minorHAnsi" w:hAnsiTheme="minorHAnsi" w:cstheme="minorHAnsi"/>
                <w:sz w:val="22"/>
                <w:szCs w:val="22"/>
              </w:rPr>
              <w:t xml:space="preserve">Osvětlovací stožár je vybaven funkcí samočinného složení do přepravní </w:t>
            </w:r>
            <w:proofErr w:type="gramStart"/>
            <w:r w:rsidRPr="002F6C70">
              <w:rPr>
                <w:rFonts w:asciiTheme="minorHAnsi" w:hAnsiTheme="minorHAnsi" w:cstheme="minorHAnsi"/>
                <w:sz w:val="22"/>
                <w:szCs w:val="22"/>
              </w:rPr>
              <w:t>polohy</w:t>
            </w:r>
            <w:proofErr w:type="gramEnd"/>
            <w:r w:rsidRPr="002F6C70">
              <w:rPr>
                <w:rFonts w:asciiTheme="minorHAnsi" w:hAnsiTheme="minorHAnsi" w:cstheme="minorHAnsi"/>
                <w:sz w:val="22"/>
                <w:szCs w:val="22"/>
              </w:rPr>
              <w:t xml:space="preserve"> a to i po uvolnění parkovací brzdy.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FB07305" w14:textId="1D3E9553" w:rsidR="002F6C70" w:rsidRPr="0046737F" w:rsidRDefault="007C0E58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3C185D" w14:paraId="2C2FF140" w14:textId="77777777" w:rsidTr="00567EF2">
        <w:trPr>
          <w:trHeight w:val="510"/>
          <w:jc w:val="center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BC914E9" w14:textId="3A0A8646" w:rsidR="003C185D" w:rsidRDefault="007C0E58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53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C341991" w14:textId="26D05A08" w:rsidR="003C185D" w:rsidRPr="002F6C70" w:rsidRDefault="003C185D" w:rsidP="007C373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C185D">
              <w:rPr>
                <w:rFonts w:asciiTheme="minorHAnsi" w:hAnsiTheme="minorHAnsi" w:cstheme="minorHAnsi"/>
                <w:sz w:val="22"/>
                <w:szCs w:val="22"/>
              </w:rPr>
              <w:t xml:space="preserve">Napájení osvětlovacího stožáru je z elektrické soustavy CAS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3C185D">
              <w:rPr>
                <w:rFonts w:asciiTheme="minorHAnsi" w:hAnsiTheme="minorHAnsi" w:cstheme="minorHAnsi"/>
                <w:sz w:val="22"/>
                <w:szCs w:val="22"/>
              </w:rPr>
              <w:t>24 V.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5C5B14F" w14:textId="04F345AE" w:rsidR="003C185D" w:rsidRPr="0046737F" w:rsidRDefault="007C0E58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3C185D" w14:paraId="1D9590C9" w14:textId="77777777" w:rsidTr="00567EF2">
        <w:trPr>
          <w:trHeight w:val="510"/>
          <w:jc w:val="center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22345C4" w14:textId="388AD250" w:rsidR="003C185D" w:rsidRDefault="007C0E58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54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E385A4E" w14:textId="33B5FE09" w:rsidR="003C185D" w:rsidRPr="002F6C70" w:rsidRDefault="00EA2AC4" w:rsidP="007C373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A2AC4">
              <w:rPr>
                <w:rFonts w:asciiTheme="minorHAnsi" w:hAnsiTheme="minorHAnsi" w:cstheme="minorHAnsi"/>
                <w:sz w:val="22"/>
                <w:szCs w:val="22"/>
              </w:rPr>
              <w:t xml:space="preserve">Dálkové ovládání je umístěno v prostoru ovládání čerpací jednotky. Dálkové ovládání je připojeno pomocí kabelu o délce min. </w:t>
            </w:r>
            <w:proofErr w:type="gramStart"/>
            <w:r w:rsidRPr="00EA2AC4">
              <w:rPr>
                <w:rFonts w:asciiTheme="minorHAnsi" w:hAnsiTheme="minorHAnsi" w:cstheme="minorHAnsi"/>
                <w:sz w:val="22"/>
                <w:szCs w:val="22"/>
              </w:rPr>
              <w:t>2m</w:t>
            </w:r>
            <w:proofErr w:type="gramEnd"/>
            <w:r w:rsidRPr="00EA2AC4">
              <w:rPr>
                <w:rFonts w:asciiTheme="minorHAnsi" w:hAnsiTheme="minorHAnsi" w:cstheme="minorHAnsi"/>
                <w:sz w:val="22"/>
                <w:szCs w:val="22"/>
              </w:rPr>
              <w:t>, který slouží k nabíjení bezdrátového ovladače dálkového ovládání.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2ED1D9B" w14:textId="03C4E45B" w:rsidR="003C185D" w:rsidRPr="0046737F" w:rsidRDefault="007C0E58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3C185D" w14:paraId="5CC84600" w14:textId="77777777" w:rsidTr="00567EF2">
        <w:trPr>
          <w:trHeight w:val="510"/>
          <w:jc w:val="center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9371A1B" w14:textId="2F8CB76C" w:rsidR="003C185D" w:rsidRDefault="007C0E58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55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1F13434" w14:textId="657BEB41" w:rsidR="003C185D" w:rsidRPr="002F6C70" w:rsidRDefault="0088112C" w:rsidP="007C373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8112C">
              <w:rPr>
                <w:rFonts w:asciiTheme="minorHAnsi" w:hAnsiTheme="minorHAnsi" w:cstheme="minorHAnsi"/>
                <w:sz w:val="22"/>
                <w:szCs w:val="22"/>
              </w:rPr>
              <w:t>Vysunutí stožáru je signalizováno v zorném poli řidiče (strojníka) CAS na obrazovce systému pro řízení nástavby.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D6CAA26" w14:textId="337916C1" w:rsidR="003C185D" w:rsidRPr="0046737F" w:rsidRDefault="007C0E58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3C185D" w14:paraId="217CD85A" w14:textId="77777777" w:rsidTr="00567EF2">
        <w:trPr>
          <w:trHeight w:val="510"/>
          <w:jc w:val="center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E583A8C" w14:textId="05F5D9AA" w:rsidR="003C185D" w:rsidRDefault="007C0E58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56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9CB0FB0" w14:textId="08EA2863" w:rsidR="003C185D" w:rsidRPr="002F6C70" w:rsidRDefault="0070031F" w:rsidP="007C373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70031F">
              <w:rPr>
                <w:rFonts w:asciiTheme="minorHAnsi" w:hAnsiTheme="minorHAnsi" w:cstheme="minorHAnsi"/>
                <w:sz w:val="22"/>
                <w:szCs w:val="22"/>
              </w:rPr>
              <w:t xml:space="preserve">Osvětlení prostoru okolo účelové nástavby je zajištěno LED zdroji neoslňujícího světla bílé barvy umístěnými na bocích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70031F">
              <w:rPr>
                <w:rFonts w:asciiTheme="minorHAnsi" w:hAnsiTheme="minorHAnsi" w:cstheme="minorHAnsi"/>
                <w:sz w:val="22"/>
                <w:szCs w:val="22"/>
              </w:rPr>
              <w:t>a zadní stěně účelové nástavby.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E258C1C" w14:textId="476ABD95" w:rsidR="003C185D" w:rsidRPr="0046737F" w:rsidRDefault="007C0E58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453A3F" w14:paraId="2BCC6F3A" w14:textId="77777777" w:rsidTr="00567EF2">
        <w:trPr>
          <w:trHeight w:val="510"/>
          <w:jc w:val="center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AFE138E" w14:textId="38548FAD" w:rsidR="00453A3F" w:rsidRDefault="007C0E58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lastRenderedPageBreak/>
              <w:t>57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040F6D0" w14:textId="4691F0C4" w:rsidR="00453A3F" w:rsidRPr="002F6C70" w:rsidRDefault="00BF6E81" w:rsidP="007C373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F6E81">
              <w:rPr>
                <w:rFonts w:asciiTheme="minorHAnsi" w:hAnsiTheme="minorHAnsi" w:cstheme="minorHAnsi"/>
                <w:sz w:val="22"/>
                <w:szCs w:val="22"/>
              </w:rPr>
              <w:t>Osvětlení okolí vozidla je zajištěno LED pásem po stranách nejméně 2/3 nástavby a zároveň LED reflektory nad každou ze skříní účelové nástavby.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7498DAA" w14:textId="64F7E44E" w:rsidR="00453A3F" w:rsidRPr="0046737F" w:rsidRDefault="007C0E58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453A3F" w14:paraId="5AC263CF" w14:textId="77777777" w:rsidTr="00567EF2">
        <w:trPr>
          <w:trHeight w:val="510"/>
          <w:jc w:val="center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9C50405" w14:textId="136D1D0B" w:rsidR="00453A3F" w:rsidRDefault="007C0E58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58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638264F" w14:textId="74D70FAB" w:rsidR="00453A3F" w:rsidRPr="002F6C70" w:rsidRDefault="00C513CF" w:rsidP="007C373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513CF">
              <w:rPr>
                <w:rFonts w:asciiTheme="minorHAnsi" w:hAnsiTheme="minorHAnsi" w:cstheme="minorHAnsi"/>
                <w:sz w:val="22"/>
                <w:szCs w:val="22"/>
              </w:rPr>
              <w:t>Zadní prostor nástavby, nad výklopnými dveřmi, je osvětlen LED zdrojem světla bílé barvy o šířce nejméně 300 mm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3226D29" w14:textId="14FE62C0" w:rsidR="00453A3F" w:rsidRPr="0046737F" w:rsidRDefault="007C0E58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1659E0" w14:paraId="51CB10FD" w14:textId="77777777" w:rsidTr="00567EF2">
        <w:trPr>
          <w:trHeight w:val="510"/>
          <w:jc w:val="center"/>
        </w:trPr>
        <w:tc>
          <w:tcPr>
            <w:tcW w:w="910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3C743968" w14:textId="0A8693C1" w:rsidR="001659E0" w:rsidRPr="00774C07" w:rsidRDefault="001659E0">
            <w:pPr>
              <w:widowControl w:val="0"/>
              <w:jc w:val="center"/>
              <w:rPr>
                <w:rFonts w:asciiTheme="minorHAnsi" w:hAnsiTheme="minorHAnsi" w:cstheme="minorHAnsi"/>
                <w:b/>
                <w:iCs/>
                <w:sz w:val="22"/>
                <w:szCs w:val="22"/>
                <w:highlight w:val="darkGray"/>
                <w:lang w:eastAsia="en-US" w:bidi="en-US"/>
              </w:rPr>
            </w:pPr>
            <w:r w:rsidRPr="00774C07">
              <w:rPr>
                <w:rFonts w:asciiTheme="minorHAnsi" w:hAnsiTheme="minorHAnsi" w:cstheme="minorHAnsi"/>
                <w:b/>
                <w:iCs/>
                <w:sz w:val="22"/>
                <w:szCs w:val="22"/>
                <w:lang w:eastAsia="en-US" w:bidi="en-US"/>
              </w:rPr>
              <w:t xml:space="preserve">Požadavky na </w:t>
            </w:r>
            <w:r w:rsidR="009B5492">
              <w:rPr>
                <w:rFonts w:asciiTheme="minorHAnsi" w:hAnsiTheme="minorHAnsi" w:cstheme="minorHAnsi"/>
                <w:b/>
                <w:iCs/>
                <w:sz w:val="22"/>
                <w:szCs w:val="22"/>
                <w:lang w:eastAsia="en-US" w:bidi="en-US"/>
              </w:rPr>
              <w:t xml:space="preserve">zvláštní </w:t>
            </w:r>
            <w:r w:rsidR="00774C07" w:rsidRPr="00774C07">
              <w:rPr>
                <w:rFonts w:asciiTheme="minorHAnsi" w:hAnsiTheme="minorHAnsi" w:cstheme="minorHAnsi"/>
                <w:b/>
                <w:iCs/>
                <w:sz w:val="22"/>
                <w:szCs w:val="22"/>
                <w:lang w:eastAsia="en-US" w:bidi="en-US"/>
              </w:rPr>
              <w:t>světelná výstražná zařízení</w:t>
            </w:r>
          </w:p>
        </w:tc>
      </w:tr>
      <w:tr w:rsidR="00C951D3" w14:paraId="6767E3BF" w14:textId="77777777" w:rsidTr="00567EF2">
        <w:trPr>
          <w:trHeight w:val="510"/>
          <w:jc w:val="center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BD9C524" w14:textId="14EC7C39" w:rsidR="00C951D3" w:rsidRDefault="00567EF2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59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C6CFCF2" w14:textId="32C02247" w:rsidR="00C951D3" w:rsidRPr="00256BF0" w:rsidRDefault="008033C5" w:rsidP="007C373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033C5">
              <w:rPr>
                <w:rFonts w:asciiTheme="minorHAnsi" w:hAnsiTheme="minorHAnsi" w:cstheme="minorHAnsi"/>
                <w:sz w:val="22"/>
                <w:szCs w:val="22"/>
              </w:rPr>
              <w:t>CAS je vybavena</w:t>
            </w:r>
            <w:r w:rsidR="00312FE5">
              <w:t xml:space="preserve"> </w:t>
            </w:r>
            <w:r w:rsidR="00312FE5" w:rsidRPr="00312FE5">
              <w:rPr>
                <w:rFonts w:asciiTheme="minorHAnsi" w:hAnsiTheme="minorHAnsi" w:cstheme="minorHAnsi"/>
                <w:sz w:val="22"/>
                <w:szCs w:val="22"/>
              </w:rPr>
              <w:t>zvláštním světelným výstražným zařízením, které umožňuje reprodukci mluveného slova</w:t>
            </w:r>
            <w:r w:rsidR="006D18DB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C30CE52" w14:textId="6C2CBE92" w:rsidR="00C951D3" w:rsidRPr="0046737F" w:rsidRDefault="00567EF2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C951D3" w14:paraId="35E68445" w14:textId="77777777" w:rsidTr="00567EF2">
        <w:trPr>
          <w:trHeight w:val="510"/>
          <w:jc w:val="center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AF3E79E" w14:textId="237D9022" w:rsidR="00C951D3" w:rsidRDefault="00567EF2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60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A0974A2" w14:textId="443A1132" w:rsidR="00C951D3" w:rsidRPr="00256BF0" w:rsidRDefault="008B3FD3" w:rsidP="007C373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</w:t>
            </w:r>
            <w:r w:rsidRPr="008B3FD3">
              <w:rPr>
                <w:rFonts w:asciiTheme="minorHAnsi" w:hAnsiTheme="minorHAnsi" w:cstheme="minorHAnsi"/>
                <w:sz w:val="22"/>
                <w:szCs w:val="22"/>
              </w:rPr>
              <w:t>větelná část je tvořena 2 samostatnými bloky – hlavní částí (dále jen „</w:t>
            </w:r>
            <w:r w:rsidRPr="008B3FD3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světelné zařízení</w:t>
            </w:r>
            <w:r w:rsidRPr="008B3FD3">
              <w:rPr>
                <w:rFonts w:asciiTheme="minorHAnsi" w:hAnsiTheme="minorHAnsi" w:cstheme="minorHAnsi"/>
                <w:sz w:val="22"/>
                <w:szCs w:val="22"/>
              </w:rPr>
              <w:t>“) a doplňkovými svítilnami.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7CC5BB2" w14:textId="0B97C7B3" w:rsidR="00C951D3" w:rsidRPr="0046737F" w:rsidRDefault="00567EF2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C951D3" w14:paraId="669D87E4" w14:textId="77777777" w:rsidTr="00567EF2">
        <w:trPr>
          <w:trHeight w:val="510"/>
          <w:jc w:val="center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C0B7E48" w14:textId="1A8DCD6F" w:rsidR="00C951D3" w:rsidRDefault="00567EF2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61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F87469" w14:textId="5C1A8CBE" w:rsidR="00C951D3" w:rsidRPr="00256BF0" w:rsidRDefault="00704FE3" w:rsidP="007C373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704FE3">
              <w:rPr>
                <w:rFonts w:asciiTheme="minorHAnsi" w:hAnsiTheme="minorHAnsi" w:cstheme="minorHAnsi"/>
                <w:sz w:val="22"/>
                <w:szCs w:val="22"/>
              </w:rPr>
              <w:t>Světelné zařízení je v přední části CAS tvořeno rampou o délce nejméně 1700 mm a výšce nejvíce 60 mm (bez držáku).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996BB55" w14:textId="58D4DDCA" w:rsidR="00C951D3" w:rsidRPr="0046737F" w:rsidRDefault="00567EF2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C951D3" w14:paraId="5A8159E5" w14:textId="77777777" w:rsidTr="00567EF2">
        <w:trPr>
          <w:trHeight w:val="510"/>
          <w:jc w:val="center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0F1C43" w14:textId="4D9EAEF2" w:rsidR="00C951D3" w:rsidRDefault="00567EF2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62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2BC10EE" w14:textId="4B1DE9BC" w:rsidR="00C951D3" w:rsidRPr="00256BF0" w:rsidRDefault="00663364" w:rsidP="007C373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63364">
              <w:rPr>
                <w:rFonts w:asciiTheme="minorHAnsi" w:hAnsiTheme="minorHAnsi" w:cstheme="minorHAnsi"/>
                <w:sz w:val="22"/>
                <w:szCs w:val="22"/>
              </w:rPr>
              <w:t>Světelné zařízení je v přední části CAS tvořeno rampou o délce nejméně 1700 mm a výšce nejvíce 60 mm (bez držáku).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3E24517" w14:textId="794D7E53" w:rsidR="00C951D3" w:rsidRPr="0046737F" w:rsidRDefault="00567EF2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704FE3" w14:paraId="40D67E4C" w14:textId="77777777" w:rsidTr="00567EF2">
        <w:trPr>
          <w:trHeight w:val="510"/>
          <w:jc w:val="center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F77DABA" w14:textId="2EA41893" w:rsidR="00704FE3" w:rsidRDefault="00567EF2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63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40EF586" w14:textId="474103DE" w:rsidR="00704FE3" w:rsidRPr="00256BF0" w:rsidRDefault="000F6950" w:rsidP="007C373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F6950">
              <w:rPr>
                <w:rFonts w:asciiTheme="minorHAnsi" w:hAnsiTheme="minorHAnsi" w:cstheme="minorHAnsi"/>
                <w:sz w:val="22"/>
                <w:szCs w:val="22"/>
              </w:rPr>
              <w:t>Rampa je osazena rohovými moduly zajišťujícími vykrytí potřebného vyzařovacího úhlu a nejméně 10 přímými moduly pro zvýšení intenzity vyzařovaného světla ve směru jízdy (každý z modulů s nejméně 6 diodami).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CEDFB82" w14:textId="2CF41E3B" w:rsidR="00704FE3" w:rsidRPr="0046737F" w:rsidRDefault="00567EF2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704FE3" w14:paraId="30D31716" w14:textId="77777777" w:rsidTr="00567EF2">
        <w:trPr>
          <w:trHeight w:val="510"/>
          <w:jc w:val="center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73B2E5D" w14:textId="789D3DFE" w:rsidR="00704FE3" w:rsidRDefault="00567EF2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64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46E6E17" w14:textId="10E24968" w:rsidR="00704FE3" w:rsidRPr="00256BF0" w:rsidRDefault="00A44C91" w:rsidP="007C373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44C91">
              <w:rPr>
                <w:rFonts w:asciiTheme="minorHAnsi" w:hAnsiTheme="minorHAnsi" w:cstheme="minorHAnsi"/>
                <w:sz w:val="22"/>
                <w:szCs w:val="22"/>
              </w:rPr>
              <w:t>Světelné zařízení je v přední části CAS tvořeno rampou o délce nejméně 1700 mm a výšce nejvíce 60 mm (bez držáku).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B824D0F" w14:textId="2C387C73" w:rsidR="00704FE3" w:rsidRPr="0046737F" w:rsidRDefault="00567EF2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704FE3" w14:paraId="653F4B15" w14:textId="77777777" w:rsidTr="00567EF2">
        <w:trPr>
          <w:trHeight w:val="510"/>
          <w:jc w:val="center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ACCDC54" w14:textId="5BE621F3" w:rsidR="00704FE3" w:rsidRDefault="00567EF2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65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02D3623" w14:textId="10DA23C6" w:rsidR="00704FE3" w:rsidRPr="00256BF0" w:rsidRDefault="001C30A0" w:rsidP="007C373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C30A0">
              <w:rPr>
                <w:rFonts w:asciiTheme="minorHAnsi" w:hAnsiTheme="minorHAnsi" w:cstheme="minorHAnsi"/>
                <w:sz w:val="22"/>
                <w:szCs w:val="22"/>
              </w:rPr>
              <w:t>Rampa je osazena rohovými moduly zajišťujícími vykrytí potřebného vyzařovacího úhlu a nejméně 10 přímými moduly pro zvýšení intenzity vyzařovaného světla ve směru jízdy (každý z modulů s nejméně 6 diodami).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182E2B1" w14:textId="0E0B1867" w:rsidR="00704FE3" w:rsidRPr="0046737F" w:rsidRDefault="00567EF2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704FE3" w14:paraId="783DE450" w14:textId="77777777" w:rsidTr="00567EF2">
        <w:trPr>
          <w:trHeight w:val="510"/>
          <w:jc w:val="center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BCE4ED" w14:textId="78445744" w:rsidR="00704FE3" w:rsidRDefault="00567EF2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66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AA73B87" w14:textId="49C467B5" w:rsidR="00704FE3" w:rsidRPr="00256BF0" w:rsidRDefault="00F42EFC" w:rsidP="007C373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42EFC">
              <w:rPr>
                <w:rFonts w:asciiTheme="minorHAnsi" w:hAnsiTheme="minorHAnsi" w:cstheme="minorHAnsi"/>
                <w:sz w:val="22"/>
                <w:szCs w:val="22"/>
              </w:rPr>
              <w:t>Světelné zařízení v přední části CAS je vybaveno ochranným prvkem proti zachycení větví.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CA3854F" w14:textId="5637CABF" w:rsidR="00704FE3" w:rsidRPr="0046737F" w:rsidRDefault="00567EF2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704FE3" w14:paraId="0BEAFFB2" w14:textId="77777777" w:rsidTr="00567EF2">
        <w:trPr>
          <w:trHeight w:val="510"/>
          <w:jc w:val="center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702F81C" w14:textId="2EE17221" w:rsidR="00704FE3" w:rsidRDefault="00567EF2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67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7F53792" w14:textId="2A531CDD" w:rsidR="00704FE3" w:rsidRPr="00256BF0" w:rsidRDefault="0044272C" w:rsidP="007C373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4272C">
              <w:rPr>
                <w:rFonts w:asciiTheme="minorHAnsi" w:hAnsiTheme="minorHAnsi" w:cstheme="minorHAnsi"/>
                <w:sz w:val="22"/>
                <w:szCs w:val="22"/>
              </w:rPr>
              <w:t>V zadní části CAS je světelné zařízení tvořeno rohovými svítilnami (každá s nejméně 12 diodami) zabudovanými v rozích karoserie účelové nástavby.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5619703" w14:textId="3569D84E" w:rsidR="00704FE3" w:rsidRPr="0046737F" w:rsidRDefault="00567EF2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F42EFC" w14:paraId="05CE56EF" w14:textId="77777777" w:rsidTr="00567EF2">
        <w:trPr>
          <w:trHeight w:val="510"/>
          <w:jc w:val="center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EB090DD" w14:textId="62455F72" w:rsidR="00F42EFC" w:rsidRDefault="00567EF2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68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6B26C50" w14:textId="1AE67D6D" w:rsidR="00F42EFC" w:rsidRPr="00256BF0" w:rsidRDefault="00B61264" w:rsidP="007C373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61264">
              <w:rPr>
                <w:rFonts w:asciiTheme="minorHAnsi" w:hAnsiTheme="minorHAnsi" w:cstheme="minorHAnsi"/>
                <w:sz w:val="22"/>
                <w:szCs w:val="22"/>
              </w:rPr>
              <w:t>Světelné zařízení CAS vyzařuje postupně světlo modré barvy na levé straně, modré barvy na pravé straně, červené barvy na levé straně a červené barvy na pravé straně od podélné osy automobilu ve směru jízdy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5F226FC" w14:textId="389BF6C9" w:rsidR="00F42EFC" w:rsidRPr="0046737F" w:rsidRDefault="00567EF2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F42EFC" w14:paraId="506847F8" w14:textId="77777777" w:rsidTr="00567EF2">
        <w:trPr>
          <w:trHeight w:val="510"/>
          <w:jc w:val="center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99E654D" w14:textId="29891C94" w:rsidR="00F42EFC" w:rsidRDefault="00567EF2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69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8D4277" w14:textId="00B7E3FD" w:rsidR="00F42EFC" w:rsidRDefault="00A652FB" w:rsidP="007C373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7274BD">
              <w:rPr>
                <w:rFonts w:asciiTheme="minorHAnsi" w:hAnsiTheme="minorHAnsi" w:cstheme="minorHAnsi"/>
                <w:sz w:val="22"/>
                <w:szCs w:val="22"/>
              </w:rPr>
              <w:t xml:space="preserve">CAS je vybavena 5 páry doplňkových svítilen (každá svítilna </w:t>
            </w:r>
            <w:r w:rsidR="00E87019" w:rsidRPr="007274BD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7274BD">
              <w:rPr>
                <w:rFonts w:asciiTheme="minorHAnsi" w:hAnsiTheme="minorHAnsi" w:cstheme="minorHAnsi"/>
                <w:sz w:val="22"/>
                <w:szCs w:val="22"/>
              </w:rPr>
              <w:t>s nejméně 12 diodami):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678797F3" w14:textId="6504B59B" w:rsidR="00A652FB" w:rsidRDefault="0012150F" w:rsidP="00A652FB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2150F">
              <w:rPr>
                <w:rFonts w:asciiTheme="minorHAnsi" w:hAnsiTheme="minorHAnsi" w:cstheme="minorHAnsi"/>
                <w:sz w:val="22"/>
                <w:szCs w:val="22"/>
              </w:rPr>
              <w:t>2 páry na přední straně kabiny osádky v prostoru pod předním oknem</w:t>
            </w:r>
            <w:r w:rsidR="00E87019"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14:paraId="42D82E81" w14:textId="77777777" w:rsidR="0012150F" w:rsidRDefault="0012150F" w:rsidP="00A652FB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1 pár </w:t>
            </w:r>
            <w:r w:rsidR="00B327E6" w:rsidRPr="00B327E6">
              <w:rPr>
                <w:rFonts w:asciiTheme="minorHAnsi" w:hAnsiTheme="minorHAnsi" w:cstheme="minorHAnsi"/>
                <w:sz w:val="22"/>
                <w:szCs w:val="22"/>
              </w:rPr>
              <w:t>na bocích CAS (po 1 doplňkové svítilně na každém boku) v jejich přední části</w:t>
            </w:r>
            <w:r w:rsidR="00B327E6"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14:paraId="3BF130A9" w14:textId="217D752B" w:rsidR="00B327E6" w:rsidRDefault="00B327E6" w:rsidP="00A652FB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1 pár </w:t>
            </w:r>
            <w:r w:rsidRPr="00B327E6">
              <w:rPr>
                <w:rFonts w:asciiTheme="minorHAnsi" w:hAnsiTheme="minorHAnsi" w:cstheme="minorHAnsi"/>
                <w:sz w:val="22"/>
                <w:szCs w:val="22"/>
              </w:rPr>
              <w:t>na bocích CAS (po 1 doplňkové svítilně na každém boku) ve vrchní části účelové nástavby</w:t>
            </w:r>
            <w:r w:rsidR="00E87019"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14:paraId="3CA114F6" w14:textId="3493B46C" w:rsidR="00B327E6" w:rsidRPr="00A652FB" w:rsidRDefault="00E87019" w:rsidP="00A652FB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87019">
              <w:rPr>
                <w:rFonts w:asciiTheme="minorHAnsi" w:hAnsiTheme="minorHAnsi" w:cstheme="minorHAnsi"/>
                <w:sz w:val="22"/>
                <w:szCs w:val="22"/>
              </w:rPr>
              <w:t>1 pár v zadní části CAS – na spodní části účelové nástavby nebo pod ní.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AAE00FB" w14:textId="52575DAD" w:rsidR="00F42EFC" w:rsidRPr="0046737F" w:rsidRDefault="00567EF2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F42EFC" w14:paraId="5801C3A1" w14:textId="77777777" w:rsidTr="00567EF2">
        <w:trPr>
          <w:trHeight w:val="510"/>
          <w:jc w:val="center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56D82FF" w14:textId="5F49CBE2" w:rsidR="00F42EFC" w:rsidRDefault="00567EF2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70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547653B" w14:textId="78C96698" w:rsidR="00F42EFC" w:rsidRPr="00256BF0" w:rsidRDefault="00BF1F02" w:rsidP="007C373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F1F02">
              <w:rPr>
                <w:rFonts w:asciiTheme="minorHAnsi" w:hAnsiTheme="minorHAnsi" w:cstheme="minorHAnsi"/>
                <w:sz w:val="22"/>
                <w:szCs w:val="22"/>
              </w:rPr>
              <w:t>Doplňkové svítilny vyzařují střídavě světlo modré a červené barvy na celém CAS ve směru jízdy.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F032DD3" w14:textId="7CB19BD2" w:rsidR="00F42EFC" w:rsidRPr="0046737F" w:rsidRDefault="00567EF2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BF1F02" w14:paraId="5ADC7DEA" w14:textId="77777777" w:rsidTr="00567EF2">
        <w:trPr>
          <w:trHeight w:val="510"/>
          <w:jc w:val="center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0887016" w14:textId="5DE2B729" w:rsidR="00BF1F02" w:rsidRDefault="00567EF2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71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D40A341" w14:textId="22562510" w:rsidR="00BF1F02" w:rsidRPr="00256BF0" w:rsidRDefault="00E90BE8" w:rsidP="007C373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90BE8">
              <w:rPr>
                <w:rFonts w:asciiTheme="minorHAnsi" w:hAnsiTheme="minorHAnsi" w:cstheme="minorHAnsi"/>
                <w:sz w:val="22"/>
                <w:szCs w:val="22"/>
              </w:rPr>
              <w:t>Doplňkové svítilny jsou plně synchronizovány se světelným zařízením.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3C3D559" w14:textId="44B3CFA9" w:rsidR="00BF1F02" w:rsidRPr="0046737F" w:rsidRDefault="00567EF2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BF1F02" w14:paraId="13CD695D" w14:textId="77777777" w:rsidTr="00567EF2">
        <w:trPr>
          <w:trHeight w:val="510"/>
          <w:jc w:val="center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3D7B17A" w14:textId="677AA974" w:rsidR="00BF1F02" w:rsidRDefault="00567EF2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72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4C06D96" w14:textId="49D83FAB" w:rsidR="00BF1F02" w:rsidRPr="00256BF0" w:rsidRDefault="00D33B2B" w:rsidP="007C373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33B2B">
              <w:rPr>
                <w:rFonts w:asciiTheme="minorHAnsi" w:hAnsiTheme="minorHAnsi" w:cstheme="minorHAnsi"/>
                <w:sz w:val="22"/>
                <w:szCs w:val="22"/>
              </w:rPr>
              <w:t>Doplňkové svítilny na přední straně kabiny osádky, doplňkové svítilny na boku CAS</w:t>
            </w:r>
            <w:r w:rsidR="00120C1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120C1C" w:rsidRPr="00120C1C">
              <w:rPr>
                <w:rFonts w:asciiTheme="minorHAnsi" w:hAnsiTheme="minorHAnsi" w:cstheme="minorHAnsi"/>
                <w:sz w:val="22"/>
                <w:szCs w:val="22"/>
              </w:rPr>
              <w:t>a přímé moduly v rampě pro zvýšení intenzity vyzařovaného světla ve směru jízdy</w:t>
            </w:r>
            <w:r w:rsidR="00120C1C">
              <w:t xml:space="preserve"> </w:t>
            </w:r>
            <w:r w:rsidR="00120C1C" w:rsidRPr="00120C1C">
              <w:rPr>
                <w:rFonts w:asciiTheme="minorHAnsi" w:hAnsiTheme="minorHAnsi" w:cstheme="minorHAnsi"/>
                <w:sz w:val="22"/>
                <w:szCs w:val="22"/>
              </w:rPr>
              <w:t xml:space="preserve">lze v případě </w:t>
            </w:r>
            <w:r w:rsidR="00120C1C" w:rsidRPr="00120C1C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potřeby společně vypínat a zapínat vypínačem na ovládacím panelu zvláštního výstražného zařízení.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538EC49" w14:textId="41325059" w:rsidR="00BF1F02" w:rsidRPr="0046737F" w:rsidRDefault="00567EF2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lastRenderedPageBreak/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BF1F02" w14:paraId="26D4DFA0" w14:textId="77777777" w:rsidTr="00567EF2">
        <w:trPr>
          <w:trHeight w:val="510"/>
          <w:jc w:val="center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DBDE526" w14:textId="59EC0D5C" w:rsidR="00BF1F02" w:rsidRDefault="00567EF2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73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90C9621" w14:textId="76F57346" w:rsidR="00BF1F02" w:rsidRPr="00256BF0" w:rsidRDefault="00EB0ABC" w:rsidP="007C373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B0ABC">
              <w:rPr>
                <w:rFonts w:asciiTheme="minorHAnsi" w:hAnsiTheme="minorHAnsi" w:cstheme="minorHAnsi"/>
                <w:sz w:val="22"/>
                <w:szCs w:val="22"/>
              </w:rPr>
              <w:t>Doplňkové svítilny v zadní části CAS lze v případě potřeby vypínat a zapínat vypínačem na ovládacím panelu zvláštního výstražného zařízení.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2E85A17" w14:textId="4F8C1A2D" w:rsidR="00BF1F02" w:rsidRPr="0046737F" w:rsidRDefault="00567EF2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F42EFC" w14:paraId="5FC421FD" w14:textId="77777777" w:rsidTr="00567EF2">
        <w:trPr>
          <w:trHeight w:val="510"/>
          <w:jc w:val="center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5D9FDD6" w14:textId="7BD99D04" w:rsidR="00F42EFC" w:rsidRDefault="00567EF2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74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6EBBDE2" w14:textId="0FE61645" w:rsidR="00F42EFC" w:rsidRPr="00256BF0" w:rsidRDefault="00FF2AC7" w:rsidP="007C373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F2AC7">
              <w:rPr>
                <w:rFonts w:asciiTheme="minorHAnsi" w:hAnsiTheme="minorHAnsi" w:cstheme="minorHAnsi"/>
                <w:sz w:val="22"/>
                <w:szCs w:val="22"/>
              </w:rPr>
              <w:t>Po zapnutí zvláštního výstražného zařízení musejí být v činnosti všechny jeho světelné část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i</w:t>
            </w:r>
            <w:r w:rsidRPr="00FF2AC7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CE030FD" w14:textId="4CD51773" w:rsidR="00F42EFC" w:rsidRPr="0046737F" w:rsidRDefault="00567EF2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F42EFC" w14:paraId="0C479CDE" w14:textId="77777777" w:rsidTr="00567EF2">
        <w:trPr>
          <w:trHeight w:val="510"/>
          <w:jc w:val="center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4C64CD" w14:textId="39929E03" w:rsidR="00F42EFC" w:rsidRDefault="00567EF2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75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1C3D7D9" w14:textId="6A3A9D22" w:rsidR="00F42EFC" w:rsidRPr="00256BF0" w:rsidRDefault="00AA1B45" w:rsidP="007C373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A1B45">
              <w:rPr>
                <w:rFonts w:asciiTheme="minorHAnsi" w:hAnsiTheme="minorHAnsi" w:cstheme="minorHAnsi"/>
                <w:sz w:val="22"/>
                <w:szCs w:val="22"/>
              </w:rPr>
              <w:t xml:space="preserve">Všechny </w:t>
            </w:r>
            <w:r w:rsidRPr="00405742">
              <w:rPr>
                <w:rFonts w:asciiTheme="minorHAnsi" w:hAnsiTheme="minorHAnsi" w:cstheme="minorHAnsi"/>
                <w:sz w:val="22"/>
                <w:szCs w:val="22"/>
              </w:rPr>
              <w:t>světelné části</w:t>
            </w:r>
            <w:r w:rsidR="0071166B" w:rsidRPr="0040574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2E5050" w:rsidRPr="00405742">
              <w:rPr>
                <w:rFonts w:asciiTheme="minorHAnsi" w:hAnsiTheme="minorHAnsi" w:cstheme="minorHAnsi"/>
                <w:sz w:val="22"/>
                <w:szCs w:val="22"/>
              </w:rPr>
              <w:t>zvláštního výstražného za</w:t>
            </w:r>
            <w:r w:rsidR="00405742" w:rsidRPr="00405742">
              <w:rPr>
                <w:rFonts w:asciiTheme="minorHAnsi" w:hAnsiTheme="minorHAnsi" w:cstheme="minorHAnsi"/>
                <w:sz w:val="22"/>
                <w:szCs w:val="22"/>
              </w:rPr>
              <w:t>ř</w:t>
            </w:r>
            <w:r w:rsidR="002E5050" w:rsidRPr="00405742">
              <w:rPr>
                <w:rFonts w:asciiTheme="minorHAnsi" w:hAnsiTheme="minorHAnsi" w:cstheme="minorHAnsi"/>
                <w:sz w:val="22"/>
                <w:szCs w:val="22"/>
              </w:rPr>
              <w:t>ízení</w:t>
            </w:r>
            <w:r w:rsidR="0071166B" w:rsidRPr="0040574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2E3928" w:rsidRPr="00405742">
              <w:rPr>
                <w:rFonts w:asciiTheme="minorHAnsi" w:hAnsiTheme="minorHAnsi" w:cstheme="minorHAnsi"/>
                <w:sz w:val="22"/>
                <w:szCs w:val="22"/>
              </w:rPr>
              <w:t>jsou opatřeny LED zdroji světla, mají čiré kryty a jsou</w:t>
            </w:r>
            <w:r w:rsidR="002E3928" w:rsidRPr="0071166B">
              <w:rPr>
                <w:rFonts w:asciiTheme="minorHAnsi" w:hAnsiTheme="minorHAnsi" w:cstheme="minorHAnsi"/>
                <w:sz w:val="22"/>
                <w:szCs w:val="22"/>
              </w:rPr>
              <w:t xml:space="preserve"> provedeny pro dvě úrovně svítivosti – DEN/NOC homologace podle EHK 65, třída 2.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13C95B3" w14:textId="25F16E38" w:rsidR="00F42EFC" w:rsidRPr="0046737F" w:rsidRDefault="00567EF2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C951D3" w14:paraId="0DC60230" w14:textId="77777777" w:rsidTr="00567EF2">
        <w:trPr>
          <w:trHeight w:val="510"/>
          <w:jc w:val="center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16F2130" w14:textId="3B7338C2" w:rsidR="00C951D3" w:rsidRDefault="00567EF2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76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58EC7A" w14:textId="6D5ADD61" w:rsidR="00C951D3" w:rsidRPr="00256BF0" w:rsidRDefault="008D0645" w:rsidP="007C373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D0645">
              <w:rPr>
                <w:rFonts w:asciiTheme="minorHAnsi" w:hAnsiTheme="minorHAnsi" w:cstheme="minorHAnsi"/>
                <w:sz w:val="22"/>
                <w:szCs w:val="22"/>
              </w:rPr>
              <w:t>Musí být zapojeny tak, aby na změnu intenzity okolního osvětlení reagovaly vždy jako celek, a to automaticky, nebo prostřednictvím ovladače umístěného v dosahu řidiče.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174ED72" w14:textId="3A1E3336" w:rsidR="00C951D3" w:rsidRPr="0046737F" w:rsidRDefault="00567EF2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2E3928" w14:paraId="46DF37A4" w14:textId="77777777" w:rsidTr="00567EF2">
        <w:trPr>
          <w:trHeight w:val="510"/>
          <w:jc w:val="center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EEDF4AE" w14:textId="350B8D0D" w:rsidR="002E3928" w:rsidRDefault="00567EF2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77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9D08C8E" w14:textId="314967C1" w:rsidR="002E3928" w:rsidRPr="00256BF0" w:rsidRDefault="002E5050" w:rsidP="007C373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E5050">
              <w:rPr>
                <w:rFonts w:asciiTheme="minorHAnsi" w:hAnsiTheme="minorHAnsi" w:cstheme="minorHAnsi"/>
                <w:sz w:val="22"/>
                <w:szCs w:val="22"/>
              </w:rPr>
              <w:t xml:space="preserve">Ovládací prvky zvláštního výstražného zařízení jsou umístěny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2E5050">
              <w:rPr>
                <w:rFonts w:asciiTheme="minorHAnsi" w:hAnsiTheme="minorHAnsi" w:cstheme="minorHAnsi"/>
                <w:sz w:val="22"/>
                <w:szCs w:val="22"/>
              </w:rPr>
              <w:t>v dosahu řidiče (strojníka) i velitele (spolujezdce) a nejsou integrovány v mikrofonu.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0ACF928" w14:textId="339F626E" w:rsidR="002E3928" w:rsidRPr="0046737F" w:rsidRDefault="00567EF2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2E3928" w14:paraId="562EDCD2" w14:textId="77777777" w:rsidTr="00567EF2">
        <w:trPr>
          <w:trHeight w:val="510"/>
          <w:jc w:val="center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DC1D313" w14:textId="011AC0D1" w:rsidR="002E3928" w:rsidRDefault="00567EF2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78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FCB5E03" w14:textId="63FDF8BD" w:rsidR="00F50EA2" w:rsidRPr="00256BF0" w:rsidRDefault="00F50EA2" w:rsidP="007C373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50EA2">
              <w:rPr>
                <w:rFonts w:asciiTheme="minorHAnsi" w:hAnsiTheme="minorHAnsi" w:cstheme="minorHAnsi"/>
                <w:sz w:val="22"/>
                <w:szCs w:val="22"/>
              </w:rPr>
              <w:t>Spuštění, přepínání a vypnutí tónů je pro řidiče (strojníka) řešeno tlačítkem houkačky CAS.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7E27853" w14:textId="048FD834" w:rsidR="002E3928" w:rsidRPr="0046737F" w:rsidRDefault="00567EF2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2E3928" w14:paraId="477347C0" w14:textId="77777777" w:rsidTr="00567EF2">
        <w:trPr>
          <w:trHeight w:val="510"/>
          <w:jc w:val="center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6CD80D0" w14:textId="61790800" w:rsidR="002E3928" w:rsidRDefault="00567EF2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79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4D38EFE" w14:textId="09C7392C" w:rsidR="002E3928" w:rsidRPr="00256BF0" w:rsidRDefault="00FF6417" w:rsidP="007C373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F6417">
              <w:rPr>
                <w:rFonts w:asciiTheme="minorHAnsi" w:hAnsiTheme="minorHAnsi" w:cstheme="minorHAnsi"/>
                <w:sz w:val="22"/>
                <w:szCs w:val="22"/>
              </w:rPr>
              <w:t xml:space="preserve">Reproduktor zvláštního výstražného zařízení je umístěn tak, aby vyzařoval ve směru jízdy a jeho vyzařování nebylo zásadním způsobem omezeno konstrukčními prvky CAS, výbavou </w:t>
            </w:r>
            <w:r w:rsidR="00E52133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FF6417">
              <w:rPr>
                <w:rFonts w:asciiTheme="minorHAnsi" w:hAnsiTheme="minorHAnsi" w:cstheme="minorHAnsi"/>
                <w:sz w:val="22"/>
                <w:szCs w:val="22"/>
              </w:rPr>
              <w:t>a příslušenstvím.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3218189" w14:textId="1D65E5E2" w:rsidR="002E3928" w:rsidRPr="0046737F" w:rsidRDefault="00567EF2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F50EA2" w14:paraId="208D236E" w14:textId="77777777" w:rsidTr="00567EF2">
        <w:trPr>
          <w:trHeight w:val="510"/>
          <w:jc w:val="center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E3C804B" w14:textId="3738AA83" w:rsidR="00F50EA2" w:rsidRDefault="00567EF2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80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2129F08" w14:textId="208D1D6C" w:rsidR="00F50EA2" w:rsidRPr="00256BF0" w:rsidRDefault="00FF6417" w:rsidP="007C373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F6417">
              <w:rPr>
                <w:rFonts w:asciiTheme="minorHAnsi" w:hAnsiTheme="minorHAnsi" w:cstheme="minorHAnsi"/>
                <w:sz w:val="22"/>
                <w:szCs w:val="22"/>
              </w:rPr>
              <w:t>CAS je vybavena dvojicí paralelně zapojených a sfázovaných reproduktorů o výkonu nejméně 200 W.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6BAB08" w14:textId="6930E245" w:rsidR="00F50EA2" w:rsidRPr="0046737F" w:rsidRDefault="00567EF2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2E3928" w14:paraId="12834BB0" w14:textId="77777777" w:rsidTr="00567EF2">
        <w:trPr>
          <w:trHeight w:val="510"/>
          <w:jc w:val="center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0C808BE" w14:textId="61860406" w:rsidR="002E3928" w:rsidRDefault="00567EF2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81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5042FB3" w14:textId="4F4194EC" w:rsidR="002E3928" w:rsidRPr="00256BF0" w:rsidRDefault="00F805DA" w:rsidP="007C373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805DA">
              <w:rPr>
                <w:rFonts w:asciiTheme="minorHAnsi" w:hAnsiTheme="minorHAnsi" w:cstheme="minorHAnsi"/>
                <w:sz w:val="22"/>
                <w:szCs w:val="22"/>
              </w:rPr>
              <w:t>Zvuková část zvláštního výstražného zařízení vydává nejméně dvě různá zvuková výstražná znamení se spojitě proměnnou výškou tónu (sirénou) a celkový akustický tlak nejméně 120 dB (A)/1 m.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CA6B53A" w14:textId="136562BC" w:rsidR="002E3928" w:rsidRPr="0046737F" w:rsidRDefault="00567EF2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2E3928" w14:paraId="5F3752D0" w14:textId="77777777" w:rsidTr="00567EF2">
        <w:trPr>
          <w:trHeight w:val="510"/>
          <w:jc w:val="center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75A42D3" w14:textId="7894172B" w:rsidR="002E3928" w:rsidRDefault="00567EF2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82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CC2551E" w14:textId="10DDBD2C" w:rsidR="002E3928" w:rsidRPr="00256BF0" w:rsidRDefault="00C03B2E" w:rsidP="007C373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03B2E">
              <w:rPr>
                <w:rFonts w:asciiTheme="minorHAnsi" w:hAnsiTheme="minorHAnsi" w:cstheme="minorHAnsi"/>
                <w:sz w:val="22"/>
                <w:szCs w:val="22"/>
              </w:rPr>
              <w:t xml:space="preserve">Výstražné zařízení je dále doplněno o dvě </w:t>
            </w:r>
            <w:proofErr w:type="spellStart"/>
            <w:r w:rsidRPr="00C03B2E">
              <w:rPr>
                <w:rFonts w:asciiTheme="minorHAnsi" w:hAnsiTheme="minorHAnsi" w:cstheme="minorHAnsi"/>
                <w:sz w:val="22"/>
                <w:szCs w:val="22"/>
              </w:rPr>
              <w:t>jednotónové</w:t>
            </w:r>
            <w:proofErr w:type="spellEnd"/>
            <w:r w:rsidRPr="00C03B2E">
              <w:rPr>
                <w:rFonts w:asciiTheme="minorHAnsi" w:hAnsiTheme="minorHAnsi" w:cstheme="minorHAnsi"/>
                <w:sz w:val="22"/>
                <w:szCs w:val="22"/>
              </w:rPr>
              <w:t xml:space="preserve"> pneumatické houkačky „</w:t>
            </w:r>
            <w:proofErr w:type="spellStart"/>
            <w:r w:rsidRPr="00C03B2E">
              <w:rPr>
                <w:rFonts w:asciiTheme="minorHAnsi" w:hAnsiTheme="minorHAnsi" w:cstheme="minorHAnsi"/>
                <w:sz w:val="22"/>
                <w:szCs w:val="22"/>
              </w:rPr>
              <w:t>Wolo</w:t>
            </w:r>
            <w:proofErr w:type="spellEnd"/>
            <w:r w:rsidRPr="00C03B2E">
              <w:rPr>
                <w:rFonts w:asciiTheme="minorHAnsi" w:hAnsiTheme="minorHAnsi" w:cstheme="minorHAnsi"/>
                <w:sz w:val="22"/>
                <w:szCs w:val="22"/>
              </w:rPr>
              <w:t xml:space="preserve"> 846“, ovládanými z místa řidiče (strojníka) a spolujezdce (velitele), která mohou zvýšit celkovou výšku CAS do 3160 mm.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6485024" w14:textId="33898ED4" w:rsidR="002E3928" w:rsidRPr="0046737F" w:rsidRDefault="00567EF2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161E70" w14:paraId="07B6C7B3" w14:textId="77777777" w:rsidTr="007031A2">
        <w:trPr>
          <w:trHeight w:val="510"/>
          <w:jc w:val="center"/>
        </w:trPr>
        <w:tc>
          <w:tcPr>
            <w:tcW w:w="910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4523C12D" w14:textId="7ABCF501" w:rsidR="00161E70" w:rsidRPr="007031A2" w:rsidRDefault="00161E70">
            <w:pPr>
              <w:widowControl w:val="0"/>
              <w:jc w:val="center"/>
              <w:rPr>
                <w:rFonts w:asciiTheme="minorHAnsi" w:hAnsiTheme="minorHAnsi" w:cstheme="minorHAnsi"/>
                <w:b/>
                <w:iCs/>
                <w:sz w:val="22"/>
                <w:szCs w:val="22"/>
                <w:highlight w:val="yellow"/>
                <w:lang w:eastAsia="en-US" w:bidi="en-US"/>
              </w:rPr>
            </w:pPr>
            <w:r w:rsidRPr="007031A2">
              <w:rPr>
                <w:rFonts w:asciiTheme="minorHAnsi" w:hAnsiTheme="minorHAnsi" w:cstheme="minorHAnsi"/>
                <w:b/>
                <w:iCs/>
                <w:sz w:val="22"/>
                <w:szCs w:val="22"/>
                <w:lang w:eastAsia="en-US" w:bidi="en-US"/>
              </w:rPr>
              <w:t xml:space="preserve">Požadavky na </w:t>
            </w:r>
            <w:r w:rsidR="00395643" w:rsidRPr="007031A2">
              <w:rPr>
                <w:rFonts w:asciiTheme="minorHAnsi" w:hAnsiTheme="minorHAnsi" w:cstheme="minorHAnsi"/>
                <w:b/>
                <w:iCs/>
                <w:sz w:val="22"/>
                <w:szCs w:val="22"/>
                <w:lang w:eastAsia="en-US" w:bidi="en-US"/>
              </w:rPr>
              <w:t>další vybavení CAS</w:t>
            </w:r>
          </w:p>
        </w:tc>
      </w:tr>
      <w:tr w:rsidR="00E52133" w14:paraId="12945708" w14:textId="77777777" w:rsidTr="00567EF2">
        <w:trPr>
          <w:trHeight w:val="510"/>
          <w:jc w:val="center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A17C42B" w14:textId="0C381DF2" w:rsidR="00E52133" w:rsidRDefault="00567EF2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83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CCD6A8E" w14:textId="5DDC14AF" w:rsidR="00E52133" w:rsidRPr="00256BF0" w:rsidRDefault="00663D8A" w:rsidP="007C373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63D8A">
              <w:rPr>
                <w:rFonts w:asciiTheme="minorHAnsi" w:hAnsiTheme="minorHAnsi" w:cstheme="minorHAnsi"/>
                <w:sz w:val="22"/>
                <w:szCs w:val="22"/>
              </w:rPr>
              <w:t xml:space="preserve">Prostory pro uložení požárního příslušenství po stranách účelové nástavby jsou vybaveny roletkami z lehkého kovu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663D8A">
              <w:rPr>
                <w:rFonts w:asciiTheme="minorHAnsi" w:hAnsiTheme="minorHAnsi" w:cstheme="minorHAnsi"/>
                <w:sz w:val="22"/>
                <w:szCs w:val="22"/>
              </w:rPr>
              <w:t>s průběžnými madly v celé šířce roletky.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F7DA79E" w14:textId="3F392E43" w:rsidR="00E52133" w:rsidRPr="0046737F" w:rsidRDefault="00567EF2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567EF2" w14:paraId="190AAF70" w14:textId="77777777" w:rsidTr="00567EF2">
        <w:trPr>
          <w:trHeight w:val="510"/>
          <w:jc w:val="center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6BD9015" w14:textId="6BB64F17" w:rsidR="00567EF2" w:rsidRDefault="00567EF2" w:rsidP="00567EF2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84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14D5C5A" w14:textId="58AA3186" w:rsidR="00567EF2" w:rsidRPr="00256BF0" w:rsidRDefault="00567EF2" w:rsidP="00567EF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519B6">
              <w:rPr>
                <w:rFonts w:asciiTheme="minorHAnsi" w:hAnsiTheme="minorHAnsi" w:cstheme="minorHAnsi"/>
                <w:sz w:val="22"/>
                <w:szCs w:val="22"/>
              </w:rPr>
              <w:t>Barevná úprava rolet je v odstínu šedá antracit.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DCEA06" w14:textId="2CBD670F" w:rsidR="00567EF2" w:rsidRPr="0046737F" w:rsidRDefault="00567EF2" w:rsidP="00567EF2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537E1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537E1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537E1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537E1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537E1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567EF2" w14:paraId="357C1445" w14:textId="77777777" w:rsidTr="00567EF2">
        <w:trPr>
          <w:trHeight w:val="510"/>
          <w:jc w:val="center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9F92B90" w14:textId="788DBE03" w:rsidR="00567EF2" w:rsidRDefault="00567EF2" w:rsidP="00567EF2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85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708FEEA" w14:textId="7563DCFE" w:rsidR="00567EF2" w:rsidRPr="00256BF0" w:rsidRDefault="00567EF2" w:rsidP="00567EF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A33B5">
              <w:rPr>
                <w:rFonts w:asciiTheme="minorHAnsi" w:hAnsiTheme="minorHAnsi" w:cstheme="minorHAnsi"/>
                <w:sz w:val="22"/>
                <w:szCs w:val="22"/>
              </w:rPr>
              <w:t>Výška madla nebo jiného prvku otevřené roletky je nejvíce 2000 mm od země.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F283B6A" w14:textId="7927735A" w:rsidR="00567EF2" w:rsidRPr="0046737F" w:rsidRDefault="00567EF2" w:rsidP="00567EF2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537E1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537E1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537E1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537E1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537E1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567EF2" w14:paraId="33C4FDE9" w14:textId="77777777" w:rsidTr="00567EF2">
        <w:trPr>
          <w:trHeight w:val="510"/>
          <w:jc w:val="center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6444394" w14:textId="7AD9B85E" w:rsidR="00567EF2" w:rsidRDefault="00567EF2" w:rsidP="00567EF2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86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3E15D1A" w14:textId="03BE4DE9" w:rsidR="00567EF2" w:rsidRPr="00256BF0" w:rsidRDefault="00567EF2" w:rsidP="00567EF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V</w:t>
            </w:r>
            <w:r w:rsidRPr="00EA33B5">
              <w:rPr>
                <w:rFonts w:asciiTheme="minorHAnsi" w:hAnsiTheme="minorHAnsi" w:cstheme="minorHAnsi"/>
                <w:sz w:val="22"/>
                <w:szCs w:val="22"/>
              </w:rPr>
              <w:t>šechny roletky jsou uzamykatelné shodným klíčem.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7BDB492" w14:textId="798139C7" w:rsidR="00567EF2" w:rsidRPr="0046737F" w:rsidRDefault="00567EF2" w:rsidP="00567EF2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537E1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537E1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537E1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537E1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537E1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567EF2" w14:paraId="33DCE108" w14:textId="77777777" w:rsidTr="00567EF2">
        <w:trPr>
          <w:trHeight w:val="510"/>
          <w:jc w:val="center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74DA851" w14:textId="7440B5F4" w:rsidR="00567EF2" w:rsidRDefault="00567EF2" w:rsidP="00567EF2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87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93EE8A4" w14:textId="33C2165B" w:rsidR="00567EF2" w:rsidRPr="00256BF0" w:rsidRDefault="00567EF2" w:rsidP="00567EF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92131">
              <w:rPr>
                <w:rFonts w:asciiTheme="minorHAnsi" w:hAnsiTheme="minorHAnsi" w:cstheme="minorHAnsi"/>
                <w:sz w:val="22"/>
                <w:szCs w:val="22"/>
              </w:rPr>
              <w:t xml:space="preserve">Otevření roletek a dveří čerpací jednotky je signalizováno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E92131">
              <w:rPr>
                <w:rFonts w:asciiTheme="minorHAnsi" w:hAnsiTheme="minorHAnsi" w:cstheme="minorHAnsi"/>
                <w:sz w:val="22"/>
                <w:szCs w:val="22"/>
              </w:rPr>
              <w:t>v zorném poli řidiče (strojníka) CAS na obrazovce systému pro řízení nástavby.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D6FC4C7" w14:textId="6D9291AF" w:rsidR="00567EF2" w:rsidRPr="0046737F" w:rsidRDefault="00567EF2" w:rsidP="00567EF2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537E1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537E1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537E1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537E1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537E1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E52133" w14:paraId="4BF52959" w14:textId="77777777" w:rsidTr="00567EF2">
        <w:trPr>
          <w:trHeight w:val="510"/>
          <w:jc w:val="center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A9F10E2" w14:textId="6FC9B41B" w:rsidR="00E52133" w:rsidRDefault="00567EF2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88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3578F5B" w14:textId="3B895D75" w:rsidR="00E52133" w:rsidRPr="00256BF0" w:rsidRDefault="00B723EC" w:rsidP="007C373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723EC">
              <w:rPr>
                <w:rFonts w:asciiTheme="minorHAnsi" w:hAnsiTheme="minorHAnsi" w:cstheme="minorHAnsi"/>
                <w:sz w:val="22"/>
                <w:szCs w:val="22"/>
              </w:rPr>
              <w:t>Prostor pro uložení požárního příslušenství a čerpací jednotky v zadní části účelové nástavby je vybaven dveřmi, které se otevírají nahoru.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1238D6C" w14:textId="310CDF29" w:rsidR="00E52133" w:rsidRPr="0046737F" w:rsidRDefault="00567EF2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E52133" w14:paraId="41C48EB6" w14:textId="77777777" w:rsidTr="00567EF2">
        <w:trPr>
          <w:trHeight w:val="510"/>
          <w:jc w:val="center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7400F41" w14:textId="71B686F1" w:rsidR="00E52133" w:rsidRDefault="00567EF2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89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F960057" w14:textId="1D328022" w:rsidR="00E52133" w:rsidRPr="00256BF0" w:rsidRDefault="00B723EC" w:rsidP="007C373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723EC">
              <w:rPr>
                <w:rFonts w:asciiTheme="minorHAnsi" w:hAnsiTheme="minorHAnsi" w:cstheme="minorHAnsi"/>
                <w:sz w:val="22"/>
                <w:szCs w:val="22"/>
              </w:rPr>
              <w:t>Dveře jsou uzamykatelné shodným klíčem s roletkami.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897C746" w14:textId="55DA0315" w:rsidR="00E52133" w:rsidRPr="0046737F" w:rsidRDefault="00567EF2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395643" w14:paraId="211B18B1" w14:textId="77777777" w:rsidTr="00567EF2">
        <w:trPr>
          <w:trHeight w:val="510"/>
          <w:jc w:val="center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B7C8558" w14:textId="45005150" w:rsidR="00395643" w:rsidRDefault="00567EF2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lastRenderedPageBreak/>
              <w:t>90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314460D" w14:textId="5E4FBEC4" w:rsidR="00395643" w:rsidRPr="00256BF0" w:rsidRDefault="006C38DB" w:rsidP="007C373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C38DB">
              <w:rPr>
                <w:rFonts w:asciiTheme="minorHAnsi" w:hAnsiTheme="minorHAnsi" w:cstheme="minorHAnsi"/>
                <w:sz w:val="22"/>
                <w:szCs w:val="22"/>
              </w:rPr>
              <w:t>Karosérie účelové nástavby je vyrobena z plechů a profilů ze slitiny lehkých kovů technologií prizmatických šroubovaných spojů a lepení.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BD04CB2" w14:textId="77777777" w:rsidR="00395643" w:rsidRPr="0046737F" w:rsidRDefault="00395643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</w:p>
        </w:tc>
      </w:tr>
      <w:tr w:rsidR="00567EF2" w14:paraId="56AF2BAD" w14:textId="77777777" w:rsidTr="00567EF2">
        <w:trPr>
          <w:trHeight w:val="510"/>
          <w:jc w:val="center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78EF17B" w14:textId="1D7A24D2" w:rsidR="00567EF2" w:rsidRDefault="00567EF2" w:rsidP="00567EF2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91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1D2B17C" w14:textId="36CF9929" w:rsidR="00567EF2" w:rsidRPr="00256BF0" w:rsidRDefault="00567EF2" w:rsidP="00567EF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S </w:t>
            </w:r>
            <w:r w:rsidRPr="00BA2D74">
              <w:rPr>
                <w:rFonts w:asciiTheme="minorHAnsi" w:hAnsiTheme="minorHAnsi" w:cstheme="minorHAnsi"/>
                <w:sz w:val="22"/>
                <w:szCs w:val="22"/>
              </w:rPr>
              <w:t xml:space="preserve">ohledem na potřebu očisty a dekontaminace je karoserie společně s vnitřními částmi úložných prostor účelové nástavby vyrobena </w:t>
            </w:r>
            <w:r w:rsidRPr="00405742">
              <w:rPr>
                <w:rFonts w:asciiTheme="minorHAnsi" w:hAnsiTheme="minorHAnsi" w:cstheme="minorHAnsi"/>
                <w:sz w:val="22"/>
                <w:szCs w:val="22"/>
              </w:rPr>
              <w:t>technologií lepení plechů ze slitiny lehkých kovů s hladkým povrchem (kromě pochůzných částí, které mohou být vyrobeny z prolamovaných nebo profilovaných plechů).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AEFA58E" w14:textId="79F9A74B" w:rsidR="00567EF2" w:rsidRPr="0046737F" w:rsidRDefault="00567EF2" w:rsidP="00567EF2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747282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747282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747282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747282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747282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567EF2" w14:paraId="4B87B80A" w14:textId="77777777" w:rsidTr="00567EF2">
        <w:trPr>
          <w:trHeight w:val="510"/>
          <w:jc w:val="center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92B65B0" w14:textId="390611DD" w:rsidR="00567EF2" w:rsidRDefault="00567EF2" w:rsidP="00567EF2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92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0E8E29C" w14:textId="425792C5" w:rsidR="00567EF2" w:rsidRPr="00256BF0" w:rsidRDefault="00567EF2" w:rsidP="00567EF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7E79C1">
              <w:rPr>
                <w:rFonts w:asciiTheme="minorHAnsi" w:hAnsiTheme="minorHAnsi" w:cstheme="minorHAnsi"/>
                <w:sz w:val="22"/>
                <w:szCs w:val="22"/>
              </w:rPr>
              <w:t>Pokud je vzdálenost mezi kabinou osádky a karoserií účelové nástavby větší než 100 mm, je tento volný prostor na obou bocích CAS zakryt karosářskými prvky kopírujícími tvar kabiny vozidla a navazujícími na tvar nástavby.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14A540F" w14:textId="7993D8DC" w:rsidR="00567EF2" w:rsidRPr="0046737F" w:rsidRDefault="00567EF2" w:rsidP="00567EF2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747282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747282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747282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747282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747282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567EF2" w14:paraId="56E0D4D8" w14:textId="77777777" w:rsidTr="00567EF2">
        <w:trPr>
          <w:trHeight w:val="510"/>
          <w:jc w:val="center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0AC2363" w14:textId="3B63DFA1" w:rsidR="00567EF2" w:rsidRDefault="00567EF2" w:rsidP="00567EF2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93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6D658F1" w14:textId="416C1C16" w:rsidR="00567EF2" w:rsidRPr="00256BF0" w:rsidRDefault="00567EF2" w:rsidP="00567EF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0369C">
              <w:rPr>
                <w:rFonts w:asciiTheme="minorHAnsi" w:hAnsiTheme="minorHAnsi" w:cstheme="minorHAnsi"/>
                <w:sz w:val="22"/>
                <w:szCs w:val="22"/>
              </w:rPr>
              <w:t>Úchytné a úložné prvky v prostorech pro uložení požárního příslušenství jsou provedeny z lehkého kovu nebo jiného materiálu s vysokou životností.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81EF66E" w14:textId="37F3706D" w:rsidR="00567EF2" w:rsidRPr="0046737F" w:rsidRDefault="00567EF2" w:rsidP="00567EF2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747282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747282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747282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747282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747282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567EF2" w14:paraId="795195C9" w14:textId="77777777" w:rsidTr="00567EF2">
        <w:trPr>
          <w:trHeight w:val="510"/>
          <w:jc w:val="center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A52381E" w14:textId="2F24FA0E" w:rsidR="00567EF2" w:rsidRDefault="00567EF2" w:rsidP="00567EF2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94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F3F7B9E" w14:textId="2331073C" w:rsidR="00567EF2" w:rsidRPr="00256BF0" w:rsidRDefault="00567EF2" w:rsidP="00567EF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32A50">
              <w:rPr>
                <w:rFonts w:asciiTheme="minorHAnsi" w:hAnsiTheme="minorHAnsi" w:cstheme="minorHAnsi"/>
                <w:sz w:val="22"/>
                <w:szCs w:val="22"/>
              </w:rPr>
              <w:t>Úložné prostory pro požární příslušenství po stranách účelové nástavby mají vnitřní využitelnou hloubku nejméně 600 mm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1761007" w14:textId="112CCCDC" w:rsidR="00567EF2" w:rsidRPr="0046737F" w:rsidRDefault="00567EF2" w:rsidP="00567EF2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747282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747282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747282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747282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747282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567EF2" w14:paraId="64A41715" w14:textId="77777777" w:rsidTr="00567EF2">
        <w:trPr>
          <w:trHeight w:val="510"/>
          <w:jc w:val="center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9EC3788" w14:textId="7DC2D9AA" w:rsidR="00567EF2" w:rsidRDefault="00567EF2" w:rsidP="00567EF2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95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61B2B76" w14:textId="73172F77" w:rsidR="00567EF2" w:rsidRPr="00256BF0" w:rsidRDefault="00567EF2" w:rsidP="00567EF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8045C">
              <w:rPr>
                <w:rFonts w:asciiTheme="minorHAnsi" w:hAnsiTheme="minorHAnsi" w:cstheme="minorHAnsi"/>
                <w:sz w:val="22"/>
                <w:szCs w:val="22"/>
              </w:rPr>
              <w:t>Ve vnitřních prostorech účelové nástavby určených pro uložení požárního příslušenství je použito světelného zdroje typu LED.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B5EF32E" w14:textId="7EBBBD6E" w:rsidR="00567EF2" w:rsidRPr="0046737F" w:rsidRDefault="00567EF2" w:rsidP="00567EF2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747282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747282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747282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747282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747282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567EF2" w14:paraId="079D6E29" w14:textId="77777777" w:rsidTr="00567EF2">
        <w:trPr>
          <w:trHeight w:val="510"/>
          <w:jc w:val="center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61665A3" w14:textId="2D72A3C5" w:rsidR="00567EF2" w:rsidRDefault="00567EF2" w:rsidP="00567EF2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96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445CC00" w14:textId="49320070" w:rsidR="00567EF2" w:rsidRPr="00256BF0" w:rsidRDefault="00567EF2" w:rsidP="00567EF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8045C">
              <w:rPr>
                <w:rFonts w:asciiTheme="minorHAnsi" w:hAnsiTheme="minorHAnsi" w:cstheme="minorHAnsi"/>
                <w:sz w:val="22"/>
                <w:szCs w:val="22"/>
              </w:rPr>
              <w:t>Osvětlení je umístěno na obou stranách místě vodící lišty roletky v celé výšce tohoto prostoru účelové nástavby, má krytí nejméně IP 67 a je snadno demontovatelné.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4AFCECE" w14:textId="035F16EE" w:rsidR="00567EF2" w:rsidRPr="0046737F" w:rsidRDefault="00567EF2" w:rsidP="00567EF2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747282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747282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747282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747282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747282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567EF2" w14:paraId="63D11BF8" w14:textId="77777777" w:rsidTr="00567EF2">
        <w:trPr>
          <w:trHeight w:val="510"/>
          <w:jc w:val="center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3D046CA" w14:textId="2D2E3C6B" w:rsidR="00567EF2" w:rsidRDefault="00567EF2" w:rsidP="00567EF2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97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838A9C5" w14:textId="6CDE1EBF" w:rsidR="00567EF2" w:rsidRPr="00256BF0" w:rsidRDefault="00567EF2" w:rsidP="00567EF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26073">
              <w:rPr>
                <w:rFonts w:asciiTheme="minorHAnsi" w:hAnsiTheme="minorHAnsi" w:cstheme="minorHAnsi"/>
                <w:sz w:val="22"/>
                <w:szCs w:val="22"/>
              </w:rPr>
              <w:t>S ohledem na požadovanou mechanickou odolnost nejsou použity flexibilní samolepicí LED pásky.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0D5C41B" w14:textId="71FF6693" w:rsidR="00567EF2" w:rsidRPr="0046737F" w:rsidRDefault="00567EF2" w:rsidP="00567EF2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747282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747282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747282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747282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747282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567EF2" w14:paraId="24961DAA" w14:textId="77777777" w:rsidTr="00567EF2">
        <w:trPr>
          <w:trHeight w:val="510"/>
          <w:jc w:val="center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82AE2F7" w14:textId="1BBD4575" w:rsidR="00567EF2" w:rsidRDefault="00567EF2" w:rsidP="00567EF2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98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05210D2" w14:textId="01CA2E57" w:rsidR="00567EF2" w:rsidRPr="00256BF0" w:rsidRDefault="00567EF2" w:rsidP="00567EF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26073">
              <w:rPr>
                <w:rFonts w:asciiTheme="minorHAnsi" w:hAnsiTheme="minorHAnsi" w:cstheme="minorHAnsi"/>
                <w:sz w:val="22"/>
                <w:szCs w:val="22"/>
              </w:rPr>
              <w:t>Osvětlení úložných prostor se samočinně zapne po otevření a vypne po uzavření roletek a zadních dveří účelové nástavby CAS.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75C2220" w14:textId="6E0F057E" w:rsidR="00567EF2" w:rsidRPr="0046737F" w:rsidRDefault="00567EF2" w:rsidP="00567EF2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747282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747282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747282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747282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747282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567EF2" w14:paraId="20BE69F7" w14:textId="77777777" w:rsidTr="00567EF2">
        <w:trPr>
          <w:trHeight w:val="510"/>
          <w:jc w:val="center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DFCB5EF" w14:textId="7433800C" w:rsidR="00567EF2" w:rsidRDefault="00567EF2" w:rsidP="00567EF2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99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2DC6DFC" w14:textId="1A41B3E9" w:rsidR="00567EF2" w:rsidRPr="00256BF0" w:rsidRDefault="00567EF2" w:rsidP="00567EF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623C7">
              <w:rPr>
                <w:rFonts w:asciiTheme="minorHAnsi" w:hAnsiTheme="minorHAnsi" w:cstheme="minorHAnsi"/>
                <w:sz w:val="22"/>
                <w:szCs w:val="22"/>
              </w:rPr>
              <w:t>Účelová nástavba s ohledem na charakter předpokládaného nasazení CAS je vybavena stupačkami a jinými plochami nebo karosářskými prvky, které lze jako stupačku použít.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D74466B" w14:textId="5152A8C9" w:rsidR="00567EF2" w:rsidRPr="0046737F" w:rsidRDefault="00567EF2" w:rsidP="00567EF2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747282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747282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747282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747282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747282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567EF2" w14:paraId="29A8F0B6" w14:textId="77777777" w:rsidTr="00567EF2">
        <w:trPr>
          <w:trHeight w:val="510"/>
          <w:jc w:val="center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3F3DC35" w14:textId="17E09BD5" w:rsidR="00567EF2" w:rsidRDefault="00567EF2" w:rsidP="00567EF2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D53AEEC" w14:textId="0B19F56A" w:rsidR="00567EF2" w:rsidRPr="00256BF0" w:rsidRDefault="00567EF2" w:rsidP="00567EF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73F28">
              <w:rPr>
                <w:rFonts w:asciiTheme="minorHAnsi" w:hAnsiTheme="minorHAnsi" w:cstheme="minorHAnsi"/>
                <w:sz w:val="22"/>
                <w:szCs w:val="22"/>
              </w:rPr>
              <w:t>Požární příslušenství je v postranních a v zadní skříni účelové nástavby uloženo tak, aby jej bylo možné vyjímat a vkládat ze země, i za užití stupaček.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E6A937E" w14:textId="6B220427" w:rsidR="00567EF2" w:rsidRPr="0046737F" w:rsidRDefault="00567EF2" w:rsidP="00567EF2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747282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747282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747282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747282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747282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567EF2" w14:paraId="4C067046" w14:textId="77777777" w:rsidTr="00567EF2">
        <w:trPr>
          <w:trHeight w:val="510"/>
          <w:jc w:val="center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12748D6" w14:textId="07D375A5" w:rsidR="00567EF2" w:rsidRDefault="00567EF2" w:rsidP="00567EF2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101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B2227F6" w14:textId="2DA4B59B" w:rsidR="00567EF2" w:rsidRPr="00256BF0" w:rsidRDefault="00567EF2" w:rsidP="00567EF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7B4EB4">
              <w:rPr>
                <w:rFonts w:asciiTheme="minorHAnsi" w:hAnsiTheme="minorHAnsi" w:cstheme="minorHAnsi"/>
                <w:sz w:val="22"/>
                <w:szCs w:val="22"/>
              </w:rPr>
              <w:t>Výklopné stupačky jsou osazeny výstražným světlem oranžové barvy, které se automaticky aktivují po rozložení stupačky.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863E9A0" w14:textId="130643E8" w:rsidR="00567EF2" w:rsidRPr="0046737F" w:rsidRDefault="00567EF2" w:rsidP="00567EF2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747282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747282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747282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747282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747282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567EF2" w14:paraId="0DC6DA8D" w14:textId="77777777" w:rsidTr="00567EF2">
        <w:trPr>
          <w:trHeight w:val="510"/>
          <w:jc w:val="center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E0DFC68" w14:textId="5EBFFDD8" w:rsidR="00567EF2" w:rsidRDefault="00567EF2" w:rsidP="00567EF2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102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998E67D" w14:textId="2EC268BD" w:rsidR="00567EF2" w:rsidRPr="00256BF0" w:rsidRDefault="00567EF2" w:rsidP="00567EF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7B4EB4">
              <w:rPr>
                <w:rFonts w:asciiTheme="minorHAnsi" w:hAnsiTheme="minorHAnsi" w:cstheme="minorHAnsi"/>
                <w:sz w:val="22"/>
                <w:szCs w:val="22"/>
              </w:rPr>
              <w:t xml:space="preserve">Na obou stranách účelové nástavby jsou umístěny LED stavoznaky znázorňující množství hasiva v nádrži na vodu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7B4EB4">
              <w:rPr>
                <w:rFonts w:asciiTheme="minorHAnsi" w:hAnsiTheme="minorHAnsi" w:cstheme="minorHAnsi"/>
                <w:sz w:val="22"/>
                <w:szCs w:val="22"/>
              </w:rPr>
              <w:t>a v nádrži na pěnidlo. Stavoznaky zobrazují nejméně stav: prázdná, čtvrt, půl, tři čtvrtě a plná nádrž.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9CF38E8" w14:textId="7267D8F2" w:rsidR="00567EF2" w:rsidRPr="0046737F" w:rsidRDefault="00567EF2" w:rsidP="00567EF2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747282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747282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747282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747282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747282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567EF2" w14:paraId="20F41F38" w14:textId="77777777" w:rsidTr="00567EF2">
        <w:trPr>
          <w:trHeight w:val="510"/>
          <w:jc w:val="center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0BB0487" w14:textId="0AB661A1" w:rsidR="00567EF2" w:rsidRDefault="00567EF2" w:rsidP="00567EF2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103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1A97673" w14:textId="2635389A" w:rsidR="00567EF2" w:rsidRPr="00256BF0" w:rsidRDefault="00567EF2" w:rsidP="00567EF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7531E">
              <w:rPr>
                <w:rFonts w:asciiTheme="minorHAnsi" w:hAnsiTheme="minorHAnsi" w:cstheme="minorHAnsi"/>
                <w:sz w:val="22"/>
                <w:szCs w:val="22"/>
              </w:rPr>
              <w:t>Zařízení prvotního zásahu je umístěno v pravé zadní části účelové nástavby, tvoří jej průtokový naviják s elektrickým pohonem pro zpětné navíjení, vysokotlaká hadice a proudnice.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D31F797" w14:textId="14FAA890" w:rsidR="00567EF2" w:rsidRPr="0046737F" w:rsidRDefault="00567EF2" w:rsidP="00567EF2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747282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747282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747282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747282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747282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567EF2" w14:paraId="2A14F914" w14:textId="77777777" w:rsidTr="00567EF2">
        <w:trPr>
          <w:trHeight w:val="510"/>
          <w:jc w:val="center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69CB4C8" w14:textId="6EB21A5B" w:rsidR="00567EF2" w:rsidRDefault="00567EF2" w:rsidP="00567EF2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104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4D020EA" w14:textId="4C03E0D8" w:rsidR="00567EF2" w:rsidRPr="00C7531E" w:rsidRDefault="00567EF2" w:rsidP="00567EF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44E54">
              <w:rPr>
                <w:rFonts w:asciiTheme="minorHAnsi" w:hAnsiTheme="minorHAnsi" w:cstheme="minorHAnsi"/>
                <w:sz w:val="22"/>
                <w:szCs w:val="22"/>
              </w:rPr>
              <w:t>Naviják umožňuje nouzové ruční navíjení.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F8B9D0D" w14:textId="6F215E79" w:rsidR="00567EF2" w:rsidRPr="0046737F" w:rsidRDefault="00567EF2" w:rsidP="00567EF2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747282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747282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747282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747282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747282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567EF2" w14:paraId="205EB9DF" w14:textId="77777777" w:rsidTr="00567EF2">
        <w:trPr>
          <w:trHeight w:val="510"/>
          <w:jc w:val="center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1A449C3" w14:textId="3BC41309" w:rsidR="00567EF2" w:rsidRDefault="00567EF2" w:rsidP="00567EF2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105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6AE7AFC" w14:textId="07919AF1" w:rsidR="00567EF2" w:rsidRPr="00C7531E" w:rsidRDefault="00567EF2" w:rsidP="00567EF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44E54">
              <w:rPr>
                <w:rFonts w:asciiTheme="minorHAnsi" w:hAnsiTheme="minorHAnsi" w:cstheme="minorHAnsi"/>
                <w:sz w:val="22"/>
                <w:szCs w:val="22"/>
              </w:rPr>
              <w:t>Naviják je opatřen vodícími kladkami (rolnami) pro snadnou manipulaci s vysokotlakou hadicí.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EB0D16B" w14:textId="6E3230B4" w:rsidR="00567EF2" w:rsidRPr="0046737F" w:rsidRDefault="00567EF2" w:rsidP="00567EF2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747282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747282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747282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747282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747282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567EF2" w14:paraId="474597FE" w14:textId="77777777" w:rsidTr="00567EF2">
        <w:trPr>
          <w:trHeight w:val="510"/>
          <w:jc w:val="center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D0D6073" w14:textId="51D9390E" w:rsidR="00567EF2" w:rsidRDefault="00567EF2" w:rsidP="00567EF2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106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539FDB6" w14:textId="284375FE" w:rsidR="00567EF2" w:rsidRPr="00C7531E" w:rsidRDefault="00567EF2" w:rsidP="00567EF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F58EB">
              <w:rPr>
                <w:rFonts w:asciiTheme="minorHAnsi" w:hAnsiTheme="minorHAnsi" w:cstheme="minorHAnsi"/>
                <w:sz w:val="22"/>
                <w:szCs w:val="22"/>
              </w:rPr>
              <w:t>Vysokotlaká hadice má délku nejméně 60 m, hadice je v celé své délce tvarově stálá a plně průtočná.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CC6F22E" w14:textId="16836733" w:rsidR="00567EF2" w:rsidRPr="0046737F" w:rsidRDefault="00567EF2" w:rsidP="00567EF2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747282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747282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747282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747282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747282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567EF2" w14:paraId="2E49B844" w14:textId="77777777" w:rsidTr="00567EF2">
        <w:trPr>
          <w:trHeight w:val="510"/>
          <w:jc w:val="center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3E4B77A" w14:textId="5E10BE5D" w:rsidR="00567EF2" w:rsidRDefault="00567EF2" w:rsidP="00567EF2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107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85F92BF" w14:textId="03E4B19E" w:rsidR="00567EF2" w:rsidRPr="00C7531E" w:rsidRDefault="00567EF2" w:rsidP="00567EF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23BAC">
              <w:rPr>
                <w:rFonts w:asciiTheme="minorHAnsi" w:hAnsiTheme="minorHAnsi" w:cstheme="minorHAnsi"/>
                <w:sz w:val="22"/>
                <w:szCs w:val="22"/>
              </w:rPr>
              <w:t>K hadici je připojena vysokotlaká proudnice pro hašení vodou i pěnou s odpojitelnou půlspojkou typu bajonet.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8D718B" w14:textId="4A1AC21B" w:rsidR="00567EF2" w:rsidRPr="0046737F" w:rsidRDefault="00567EF2" w:rsidP="00567EF2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747282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747282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747282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747282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747282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567EF2" w14:paraId="2AE35BC8" w14:textId="77777777" w:rsidTr="00567EF2">
        <w:trPr>
          <w:trHeight w:val="510"/>
          <w:jc w:val="center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D2EC937" w14:textId="28FC717D" w:rsidR="00567EF2" w:rsidRDefault="00567EF2" w:rsidP="00567EF2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108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6EA2BE1" w14:textId="28DF572F" w:rsidR="00567EF2" w:rsidRPr="00C7531E" w:rsidRDefault="00567EF2" w:rsidP="00567EF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23BAC">
              <w:rPr>
                <w:rFonts w:asciiTheme="minorHAnsi" w:hAnsiTheme="minorHAnsi" w:cstheme="minorHAnsi"/>
                <w:sz w:val="22"/>
                <w:szCs w:val="22"/>
              </w:rPr>
              <w:t xml:space="preserve">Proudnice je kombinovaná vysokotlaká podle ČSN EN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F23BAC">
              <w:rPr>
                <w:rFonts w:asciiTheme="minorHAnsi" w:hAnsiTheme="minorHAnsi" w:cstheme="minorHAnsi"/>
                <w:sz w:val="22"/>
                <w:szCs w:val="22"/>
              </w:rPr>
              <w:t xml:space="preserve">15182-4+A1, typ 3 (vysokotlaká proudnice s variabilním tvarem </w:t>
            </w:r>
            <w:r w:rsidRPr="00F23BAC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proudu při volitelném konstantním průtoku) a je vybavena třmenovou ovládací pákou armatury.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0A23BF7" w14:textId="7F955095" w:rsidR="00567EF2" w:rsidRPr="0046737F" w:rsidRDefault="00567EF2" w:rsidP="00567EF2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747282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lastRenderedPageBreak/>
              <w:fldChar w:fldCharType="begin"/>
            </w:r>
            <w:r w:rsidRPr="00747282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747282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747282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747282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567EF2" w14:paraId="2378CF5D" w14:textId="77777777" w:rsidTr="00567EF2">
        <w:trPr>
          <w:trHeight w:val="510"/>
          <w:jc w:val="center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C535110" w14:textId="61C8A2E3" w:rsidR="00567EF2" w:rsidRDefault="00567EF2" w:rsidP="00567EF2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109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359CBC0" w14:textId="05830703" w:rsidR="00567EF2" w:rsidRPr="00C7531E" w:rsidRDefault="00567EF2" w:rsidP="00567EF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D793E">
              <w:rPr>
                <w:rFonts w:asciiTheme="minorHAnsi" w:hAnsiTheme="minorHAnsi" w:cstheme="minorHAnsi"/>
                <w:sz w:val="22"/>
                <w:szCs w:val="22"/>
              </w:rPr>
              <w:t xml:space="preserve">Zařízení prvotního zásahu je vybaveno bezdrátovým dálkovým ovladačem propojeným se systémem řízení nástavby pomocí </w:t>
            </w:r>
            <w:proofErr w:type="spellStart"/>
            <w:r w:rsidRPr="00FD793E">
              <w:rPr>
                <w:rFonts w:asciiTheme="minorHAnsi" w:hAnsiTheme="minorHAnsi" w:cstheme="minorHAnsi"/>
                <w:sz w:val="22"/>
                <w:szCs w:val="22"/>
              </w:rPr>
              <w:t>CANbus</w:t>
            </w:r>
            <w:proofErr w:type="spellEnd"/>
            <w:r w:rsidRPr="00FD793E">
              <w:rPr>
                <w:rFonts w:asciiTheme="minorHAnsi" w:hAnsiTheme="minorHAnsi" w:cstheme="minorHAnsi"/>
                <w:sz w:val="22"/>
                <w:szCs w:val="22"/>
              </w:rPr>
              <w:t xml:space="preserve"> sběrnice, s obrazovkou zobrazující, mimo jiné, informace o hladině hasiv v nádrži, tlaku čerpadla.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6EA3ED2" w14:textId="1D826738" w:rsidR="00567EF2" w:rsidRPr="0046737F" w:rsidRDefault="00567EF2" w:rsidP="00567EF2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626972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626972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626972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626972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626972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567EF2" w14:paraId="5A0F9A77" w14:textId="77777777" w:rsidTr="00567EF2">
        <w:trPr>
          <w:trHeight w:val="510"/>
          <w:jc w:val="center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CB7EACA" w14:textId="76588D90" w:rsidR="00567EF2" w:rsidRDefault="00567EF2" w:rsidP="00567EF2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110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6B73693" w14:textId="51E05C50" w:rsidR="00567EF2" w:rsidRPr="00C7531E" w:rsidRDefault="00567EF2" w:rsidP="00567EF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742C3F">
              <w:rPr>
                <w:rFonts w:asciiTheme="minorHAnsi" w:hAnsiTheme="minorHAnsi" w:cstheme="minorHAnsi"/>
                <w:sz w:val="22"/>
                <w:szCs w:val="22"/>
              </w:rPr>
              <w:t>Dálkovým ovladačem je, mimo jiné, možné ovládat tlak čerpadla, otevřít, nebo uzavřít vodní uzávěr zařízení prvotního zásahu, vypnout čerpadlo a navíjet hadici zařízení prvotního zásahu.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DB59486" w14:textId="2EBE7EC6" w:rsidR="00567EF2" w:rsidRPr="0046737F" w:rsidRDefault="00567EF2" w:rsidP="00567EF2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626972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626972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626972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626972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626972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567EF2" w14:paraId="336A82D5" w14:textId="77777777" w:rsidTr="00567EF2">
        <w:trPr>
          <w:trHeight w:val="510"/>
          <w:jc w:val="center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3A5B381" w14:textId="727773A6" w:rsidR="00567EF2" w:rsidRDefault="00567EF2" w:rsidP="00567EF2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111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6E42166" w14:textId="65AB09A6" w:rsidR="00567EF2" w:rsidRPr="00C7531E" w:rsidRDefault="00405742" w:rsidP="00567EF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V</w:t>
            </w:r>
            <w:r w:rsidR="00567EF2" w:rsidRPr="00081712">
              <w:rPr>
                <w:rFonts w:asciiTheme="minorHAnsi" w:hAnsiTheme="minorHAnsi" w:cstheme="minorHAnsi"/>
                <w:sz w:val="22"/>
                <w:szCs w:val="22"/>
              </w:rPr>
              <w:t xml:space="preserve">ysokotlakou hadici je možné odvodnit pomocí vzduchu </w:t>
            </w:r>
            <w:r w:rsidR="00567EF2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="00567EF2" w:rsidRPr="00081712">
              <w:rPr>
                <w:rFonts w:asciiTheme="minorHAnsi" w:hAnsiTheme="minorHAnsi" w:cstheme="minorHAnsi"/>
                <w:sz w:val="22"/>
                <w:szCs w:val="22"/>
              </w:rPr>
              <w:t>z tlakové soustavy CAS.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8E20F1D" w14:textId="5D124AF1" w:rsidR="00567EF2" w:rsidRPr="0046737F" w:rsidRDefault="00567EF2" w:rsidP="00567EF2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626972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626972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626972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626972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626972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567EF2" w14:paraId="6F4B1CF7" w14:textId="77777777" w:rsidTr="00567EF2">
        <w:trPr>
          <w:trHeight w:val="510"/>
          <w:jc w:val="center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82A012B" w14:textId="350A058A" w:rsidR="00567EF2" w:rsidRDefault="00567EF2" w:rsidP="00567EF2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112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E7B95A8" w14:textId="0873E18C" w:rsidR="00567EF2" w:rsidRPr="00C7531E" w:rsidRDefault="00567EF2" w:rsidP="00567EF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81712">
              <w:rPr>
                <w:rFonts w:asciiTheme="minorHAnsi" w:hAnsiTheme="minorHAnsi" w:cstheme="minorHAnsi"/>
                <w:sz w:val="22"/>
                <w:szCs w:val="22"/>
              </w:rPr>
              <w:t xml:space="preserve">Žebřík pro výstup na střechu účelové nástavby je svařovaný a je umístěn na zadní straně účelové nástavby vpravo. Příčle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081712">
              <w:rPr>
                <w:rFonts w:asciiTheme="minorHAnsi" w:hAnsiTheme="minorHAnsi" w:cstheme="minorHAnsi"/>
                <w:sz w:val="22"/>
                <w:szCs w:val="22"/>
              </w:rPr>
              <w:t>a štěřiny žebříku mají torzní tuhost.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6290901" w14:textId="21D1F7AA" w:rsidR="00567EF2" w:rsidRPr="0046737F" w:rsidRDefault="00567EF2" w:rsidP="00567EF2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626972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626972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626972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626972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626972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567EF2" w14:paraId="1FFA9E16" w14:textId="77777777" w:rsidTr="00567EF2">
        <w:trPr>
          <w:trHeight w:val="510"/>
          <w:jc w:val="center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8A244A" w14:textId="5DDE5258" w:rsidR="00567EF2" w:rsidRDefault="00567EF2" w:rsidP="00567EF2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113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29F0C4A" w14:textId="2B11C218" w:rsidR="00567EF2" w:rsidRPr="00081712" w:rsidRDefault="00567EF2" w:rsidP="00567EF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579E1">
              <w:rPr>
                <w:rFonts w:asciiTheme="minorHAnsi" w:hAnsiTheme="minorHAnsi" w:cstheme="minorHAnsi"/>
                <w:sz w:val="22"/>
                <w:szCs w:val="22"/>
              </w:rPr>
              <w:t xml:space="preserve">Vysokotlaká část požárního čerpadla pracuje se jmenovitým tlakem </w:t>
            </w:r>
            <w:r w:rsidR="00405742">
              <w:rPr>
                <w:rFonts w:asciiTheme="minorHAnsi" w:hAnsiTheme="minorHAnsi" w:cstheme="minorHAnsi"/>
                <w:sz w:val="22"/>
                <w:szCs w:val="22"/>
              </w:rPr>
              <w:t xml:space="preserve">min. </w:t>
            </w:r>
            <w:r w:rsidRPr="00C579E1">
              <w:rPr>
                <w:rFonts w:asciiTheme="minorHAnsi" w:hAnsiTheme="minorHAnsi" w:cstheme="minorHAnsi"/>
                <w:sz w:val="22"/>
                <w:szCs w:val="22"/>
              </w:rPr>
              <w:t xml:space="preserve">4,0 </w:t>
            </w:r>
            <w:proofErr w:type="spellStart"/>
            <w:r w:rsidRPr="00C579E1">
              <w:rPr>
                <w:rFonts w:asciiTheme="minorHAnsi" w:hAnsiTheme="minorHAnsi" w:cstheme="minorHAnsi"/>
                <w:sz w:val="22"/>
                <w:szCs w:val="22"/>
              </w:rPr>
              <w:t>MPa</w:t>
            </w:r>
            <w:proofErr w:type="spellEnd"/>
            <w:r w:rsidRPr="00C579E1">
              <w:rPr>
                <w:rFonts w:asciiTheme="minorHAnsi" w:hAnsiTheme="minorHAnsi" w:cstheme="minorHAnsi"/>
                <w:sz w:val="22"/>
                <w:szCs w:val="22"/>
              </w:rPr>
              <w:t xml:space="preserve"> a jmenovitým průtokem nejméně 150 l.min</w:t>
            </w:r>
            <w:r w:rsidRPr="00927A32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-1</w:t>
            </w:r>
            <w:r w:rsidRPr="00C579E1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AA751D2" w14:textId="0F16EEC1" w:rsidR="00567EF2" w:rsidRPr="0046737F" w:rsidRDefault="00567EF2" w:rsidP="00567EF2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626972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626972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626972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626972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626972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567EF2" w14:paraId="407D9DEA" w14:textId="77777777" w:rsidTr="00567EF2">
        <w:trPr>
          <w:trHeight w:val="510"/>
          <w:jc w:val="center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C8F7FB1" w14:textId="79C8C131" w:rsidR="00567EF2" w:rsidRDefault="00567EF2" w:rsidP="00567EF2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114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8229100" w14:textId="154DF9A6" w:rsidR="00567EF2" w:rsidRPr="00081712" w:rsidRDefault="00567EF2" w:rsidP="00567EF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579E1">
              <w:rPr>
                <w:rFonts w:asciiTheme="minorHAnsi" w:hAnsiTheme="minorHAnsi" w:cstheme="minorHAnsi"/>
                <w:sz w:val="22"/>
                <w:szCs w:val="22"/>
              </w:rPr>
              <w:t>Diferenciály hnacích náprav jsou vybaveny uzávěrkou diferenciálu nebo obdobným zařízením.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12195D3" w14:textId="7DD22C37" w:rsidR="00567EF2" w:rsidRPr="0046737F" w:rsidRDefault="00567EF2" w:rsidP="00567EF2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626972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626972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626972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626972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626972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567EF2" w14:paraId="1571F357" w14:textId="77777777" w:rsidTr="00567EF2">
        <w:trPr>
          <w:trHeight w:val="510"/>
          <w:jc w:val="center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E1FE0D1" w14:textId="378A1579" w:rsidR="00567EF2" w:rsidRDefault="00567EF2" w:rsidP="00567EF2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115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8007E5B" w14:textId="596EFA2C" w:rsidR="00567EF2" w:rsidRPr="00081712" w:rsidRDefault="00567EF2" w:rsidP="00567EF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708BD">
              <w:rPr>
                <w:rFonts w:asciiTheme="minorHAnsi" w:hAnsiTheme="minorHAnsi" w:cstheme="minorHAnsi"/>
                <w:sz w:val="22"/>
                <w:szCs w:val="22"/>
              </w:rPr>
              <w:t>Nápravy jsou uspořádány 4 x 4, pohon přední nápravy je odpojitelný nebo připojitelný.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5FC2706" w14:textId="02F72C7A" w:rsidR="00567EF2" w:rsidRPr="0046737F" w:rsidRDefault="00567EF2" w:rsidP="00567EF2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626972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626972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626972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626972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626972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567EF2" w14:paraId="32C192BD" w14:textId="77777777" w:rsidTr="00567EF2">
        <w:trPr>
          <w:trHeight w:val="510"/>
          <w:jc w:val="center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F910222" w14:textId="434BE5B1" w:rsidR="00567EF2" w:rsidRDefault="00567EF2" w:rsidP="00567EF2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116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90BAEAB" w14:textId="1AF000C6" w:rsidR="00567EF2" w:rsidRPr="00081712" w:rsidRDefault="00567EF2" w:rsidP="00567EF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708BD">
              <w:rPr>
                <w:rFonts w:asciiTheme="minorHAnsi" w:hAnsiTheme="minorHAnsi" w:cstheme="minorHAnsi"/>
                <w:sz w:val="22"/>
                <w:szCs w:val="22"/>
              </w:rPr>
              <w:t>Maximální rozvor vozidla je stanoven na hodnotu 4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B708BD">
              <w:rPr>
                <w:rFonts w:asciiTheme="minorHAnsi" w:hAnsiTheme="minorHAnsi" w:cstheme="minorHAnsi"/>
                <w:sz w:val="22"/>
                <w:szCs w:val="22"/>
              </w:rPr>
              <w:t xml:space="preserve">350 mm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B708BD">
              <w:rPr>
                <w:rFonts w:asciiTheme="minorHAnsi" w:hAnsiTheme="minorHAnsi" w:cstheme="minorHAnsi"/>
                <w:sz w:val="22"/>
                <w:szCs w:val="22"/>
              </w:rPr>
              <w:t>z důvodu zajištění požadované manévrovatelnosti hasičského automobilu v místních podmínkách zadavatele.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0388135" w14:textId="5F71E669" w:rsidR="00567EF2" w:rsidRPr="0046737F" w:rsidRDefault="00567EF2" w:rsidP="00567EF2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626972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626972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626972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626972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626972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567EF2" w14:paraId="69006E20" w14:textId="77777777" w:rsidTr="00567EF2">
        <w:trPr>
          <w:trHeight w:val="510"/>
          <w:jc w:val="center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7273740" w14:textId="18807461" w:rsidR="00567EF2" w:rsidRDefault="00567EF2" w:rsidP="00567EF2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117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67F5CE1" w14:textId="17785C68" w:rsidR="00567EF2" w:rsidRPr="00081712" w:rsidRDefault="00567EF2" w:rsidP="00567EF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E222A">
              <w:rPr>
                <w:rFonts w:asciiTheme="minorHAnsi" w:hAnsiTheme="minorHAnsi" w:cstheme="minorHAnsi"/>
                <w:sz w:val="22"/>
                <w:szCs w:val="22"/>
              </w:rPr>
              <w:t>Čerpací jednotka s obslužným místem je umístěna v zadní skříni účelové nástavby a s ohledem na předpokládané nasazení CAS v terénních podmínkách bez vodorovných nástupních ploch veškeré ovládací a kontrolní prvky jsou dostupné ze země bez potřeby stupaček nebo jiných karosářských prvků, které lze jako stupačku použít, a to ve výši nejvíce 1800 mm od země.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F1AFA48" w14:textId="2FA13CCA" w:rsidR="00567EF2" w:rsidRPr="0046737F" w:rsidRDefault="00567EF2" w:rsidP="00567EF2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626972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626972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626972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626972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626972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567EF2" w14:paraId="7895E722" w14:textId="77777777" w:rsidTr="00567EF2">
        <w:trPr>
          <w:trHeight w:val="510"/>
          <w:jc w:val="center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08DB6E3" w14:textId="31B851B1" w:rsidR="00567EF2" w:rsidRDefault="00567EF2" w:rsidP="00567EF2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118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7AE0691" w14:textId="604C003C" w:rsidR="00567EF2" w:rsidRPr="00081712" w:rsidRDefault="00567EF2" w:rsidP="00567EF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B01ED">
              <w:rPr>
                <w:rFonts w:asciiTheme="minorHAnsi" w:hAnsiTheme="minorHAnsi" w:cstheme="minorHAnsi"/>
                <w:sz w:val="22"/>
                <w:szCs w:val="22"/>
              </w:rPr>
              <w:t>Konstrukce požárního čerpadla vylučuje únik vody při jeho zapnutí.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A3EDC4B" w14:textId="57A5D86A" w:rsidR="00567EF2" w:rsidRPr="0046737F" w:rsidRDefault="00567EF2" w:rsidP="00567EF2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626972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626972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626972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626972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626972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567EF2" w14:paraId="31B74AEA" w14:textId="77777777" w:rsidTr="00567EF2">
        <w:trPr>
          <w:trHeight w:val="510"/>
          <w:jc w:val="center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9D104E7" w14:textId="483B27B6" w:rsidR="00567EF2" w:rsidRDefault="00567EF2" w:rsidP="00567EF2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119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2B5EE01" w14:textId="728415A3" w:rsidR="00567EF2" w:rsidRPr="00081712" w:rsidRDefault="00567EF2" w:rsidP="00567EF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16215">
              <w:rPr>
                <w:rFonts w:asciiTheme="minorHAnsi" w:hAnsiTheme="minorHAnsi" w:cstheme="minorHAnsi"/>
                <w:sz w:val="22"/>
                <w:szCs w:val="22"/>
              </w:rPr>
              <w:t>Jedno výtlačné a jedno plnící hrdlo je vyvedeno z každé strany účelové nástavby mimo prostor zadní schrány, v úložném prostoru zadní schrány s požárním příslušenstvím je umístěno vždy jedno výtlačné hrdlo.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8787F45" w14:textId="106C3BD8" w:rsidR="00567EF2" w:rsidRPr="0046737F" w:rsidRDefault="00567EF2" w:rsidP="00567EF2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626972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626972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626972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626972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626972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567EF2" w14:paraId="4618A72E" w14:textId="77777777" w:rsidTr="00567EF2">
        <w:trPr>
          <w:trHeight w:val="510"/>
          <w:jc w:val="center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8E15680" w14:textId="07233447" w:rsidR="00567EF2" w:rsidRDefault="00567EF2" w:rsidP="00567EF2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120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7C05758" w14:textId="0165506F" w:rsidR="00567EF2" w:rsidRPr="00F16215" w:rsidRDefault="00567EF2" w:rsidP="00567EF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E5B5F">
              <w:rPr>
                <w:rFonts w:asciiTheme="minorHAnsi" w:hAnsiTheme="minorHAnsi" w:cstheme="minorHAnsi"/>
                <w:sz w:val="22"/>
                <w:szCs w:val="22"/>
              </w:rPr>
              <w:t>Provedení sacího hrdla čerpací jednotky umožňuje sání z obou stran CAS.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8E3CC12" w14:textId="23407F13" w:rsidR="00567EF2" w:rsidRPr="0046737F" w:rsidRDefault="00567EF2" w:rsidP="00567EF2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626972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626972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626972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626972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626972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567EF2" w14:paraId="30C756FD" w14:textId="77777777" w:rsidTr="00567EF2">
        <w:trPr>
          <w:trHeight w:val="510"/>
          <w:jc w:val="center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AD264FB" w14:textId="79B3FEFB" w:rsidR="00567EF2" w:rsidRDefault="00567EF2" w:rsidP="00567EF2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121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78BFC9" w14:textId="03B311AB" w:rsidR="00567EF2" w:rsidRPr="00F16215" w:rsidRDefault="00567EF2" w:rsidP="00567EF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153FD">
              <w:rPr>
                <w:rFonts w:asciiTheme="minorHAnsi" w:hAnsiTheme="minorHAnsi" w:cstheme="minorHAnsi"/>
                <w:sz w:val="22"/>
                <w:szCs w:val="22"/>
              </w:rPr>
              <w:t>Konstrukce zařízení pro plnění nádrže na vodu z vnějšího tlakového zdroje umožňuje samočinné a plynulé doplňování nádrže na vodu z vnějšího zdroje v závislosti na poklesu hladiny v nádrži na vodu.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7624A41" w14:textId="7C57B8D1" w:rsidR="00567EF2" w:rsidRPr="0046737F" w:rsidRDefault="00567EF2" w:rsidP="00567EF2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626972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626972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626972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626972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626972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567EF2" w14:paraId="148924AA" w14:textId="77777777" w:rsidTr="00567EF2">
        <w:trPr>
          <w:trHeight w:val="510"/>
          <w:jc w:val="center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A60E44D" w14:textId="71265EAD" w:rsidR="00567EF2" w:rsidRDefault="00567EF2" w:rsidP="00567EF2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122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2234740" w14:textId="2D93BE2D" w:rsidR="00567EF2" w:rsidRPr="00F16215" w:rsidRDefault="00567EF2" w:rsidP="00567EF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F74DA">
              <w:rPr>
                <w:rFonts w:asciiTheme="minorHAnsi" w:hAnsiTheme="minorHAnsi" w:cstheme="minorHAnsi"/>
                <w:sz w:val="22"/>
                <w:szCs w:val="22"/>
              </w:rPr>
              <w:t>Uzavírací armatury jsou konstruovány tak, aby nezpůsobovaly tlakové rázy v dopravním vedení.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E711D98" w14:textId="4C5A1D9D" w:rsidR="00567EF2" w:rsidRPr="0046737F" w:rsidRDefault="00567EF2" w:rsidP="00567EF2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626972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626972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626972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626972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626972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567EF2" w14:paraId="6861FB3F" w14:textId="77777777" w:rsidTr="00567EF2">
        <w:trPr>
          <w:trHeight w:val="510"/>
          <w:jc w:val="center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C505C6E" w14:textId="33E17410" w:rsidR="00567EF2" w:rsidRDefault="00567EF2" w:rsidP="00567EF2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123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1F6DD86" w14:textId="31F7359D" w:rsidR="00567EF2" w:rsidRPr="00F16215" w:rsidRDefault="00567EF2" w:rsidP="00567EF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546D0">
              <w:rPr>
                <w:rFonts w:asciiTheme="minorHAnsi" w:hAnsiTheme="minorHAnsi" w:cstheme="minorHAnsi"/>
                <w:sz w:val="22"/>
                <w:szCs w:val="22"/>
              </w:rPr>
              <w:t>Obslužné místo čerpací jednotky je vybaveno ovládáním pro zapínání pohonu požárního čerpadla.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69D375E" w14:textId="382EFB42" w:rsidR="00567EF2" w:rsidRPr="0046737F" w:rsidRDefault="00567EF2" w:rsidP="00567EF2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626972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626972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626972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626972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626972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567EF2" w14:paraId="72478151" w14:textId="77777777" w:rsidTr="00567EF2">
        <w:trPr>
          <w:trHeight w:val="510"/>
          <w:jc w:val="center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1F08185" w14:textId="41DEB696" w:rsidR="00567EF2" w:rsidRDefault="00567EF2" w:rsidP="00567EF2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124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2A598CB" w14:textId="2ACBA29F" w:rsidR="00567EF2" w:rsidRPr="00F16215" w:rsidRDefault="00567EF2" w:rsidP="00567EF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546D0">
              <w:rPr>
                <w:rFonts w:asciiTheme="minorHAnsi" w:hAnsiTheme="minorHAnsi" w:cstheme="minorHAnsi"/>
                <w:sz w:val="22"/>
                <w:szCs w:val="22"/>
              </w:rPr>
              <w:t xml:space="preserve">Nádrž na pěnidlo je opatřena plnícím otvorem se záchytným prostorem o objemu nejméně 3 l pro zachycení nalévaného pěnidla. Druhý plnící otvor </w:t>
            </w:r>
            <w:proofErr w:type="spellStart"/>
            <w:r w:rsidRPr="004546D0">
              <w:rPr>
                <w:rFonts w:asciiTheme="minorHAnsi" w:hAnsiTheme="minorHAnsi" w:cstheme="minorHAnsi"/>
                <w:sz w:val="22"/>
                <w:szCs w:val="22"/>
              </w:rPr>
              <w:t>pěnidlové</w:t>
            </w:r>
            <w:proofErr w:type="spellEnd"/>
            <w:r w:rsidRPr="004546D0">
              <w:rPr>
                <w:rFonts w:asciiTheme="minorHAnsi" w:hAnsiTheme="minorHAnsi" w:cstheme="minorHAnsi"/>
                <w:sz w:val="22"/>
                <w:szCs w:val="22"/>
              </w:rPr>
              <w:t xml:space="preserve"> nádrže se nachází vně nástavby, v prostoru pod čerpadlem.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5E3768B" w14:textId="7D69EA0A" w:rsidR="00567EF2" w:rsidRPr="0046737F" w:rsidRDefault="00567EF2" w:rsidP="00567EF2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626972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626972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626972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626972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626972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567EF2" w14:paraId="1BDF39B6" w14:textId="77777777" w:rsidTr="00567EF2">
        <w:trPr>
          <w:trHeight w:val="510"/>
          <w:jc w:val="center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C3903ED" w14:textId="587E4A6E" w:rsidR="00567EF2" w:rsidRDefault="00567EF2" w:rsidP="00567EF2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lastRenderedPageBreak/>
              <w:t>125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2586C8B" w14:textId="0C2ED146" w:rsidR="00567EF2" w:rsidRPr="00F16215" w:rsidRDefault="00567EF2" w:rsidP="00567EF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2321F">
              <w:rPr>
                <w:rFonts w:asciiTheme="minorHAnsi" w:hAnsiTheme="minorHAnsi" w:cstheme="minorHAnsi"/>
                <w:sz w:val="22"/>
                <w:szCs w:val="22"/>
              </w:rPr>
              <w:t>Nádrž na hasivo tvoří nádrž na vodu a nádrž na pěnidlo. Nádrž na hasivo je vyrobena vrstveného polypropylenu.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48FB58" w14:textId="63448461" w:rsidR="00567EF2" w:rsidRPr="0046737F" w:rsidRDefault="00567EF2" w:rsidP="00567EF2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626972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626972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626972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626972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626972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567EF2" w14:paraId="074A3C5C" w14:textId="77777777" w:rsidTr="00567EF2">
        <w:trPr>
          <w:trHeight w:val="510"/>
          <w:jc w:val="center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A57111F" w14:textId="2183E7ED" w:rsidR="00567EF2" w:rsidRDefault="00567EF2" w:rsidP="00567EF2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126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938B398" w14:textId="1246B963" w:rsidR="00567EF2" w:rsidRPr="00F16215" w:rsidRDefault="00567EF2" w:rsidP="00567EF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2321F">
              <w:rPr>
                <w:rFonts w:asciiTheme="minorHAnsi" w:hAnsiTheme="minorHAnsi" w:cstheme="minorHAnsi"/>
                <w:sz w:val="22"/>
                <w:szCs w:val="22"/>
              </w:rPr>
              <w:t xml:space="preserve">Nádrž na vodu má objem </w:t>
            </w:r>
            <w:r w:rsidR="00E50EEB">
              <w:rPr>
                <w:rFonts w:asciiTheme="minorHAnsi" w:hAnsiTheme="minorHAnsi" w:cstheme="minorHAnsi"/>
                <w:sz w:val="22"/>
                <w:szCs w:val="22"/>
              </w:rPr>
              <w:t xml:space="preserve">v rozmezí od </w:t>
            </w:r>
            <w:r w:rsidRPr="0012321F">
              <w:rPr>
                <w:rFonts w:asciiTheme="minorHAnsi" w:hAnsiTheme="minorHAnsi" w:cstheme="minorHAnsi"/>
                <w:sz w:val="22"/>
                <w:szCs w:val="22"/>
              </w:rPr>
              <w:t xml:space="preserve">3.200 </w:t>
            </w:r>
            <w:r w:rsidR="00E50EEB">
              <w:rPr>
                <w:rFonts w:asciiTheme="minorHAnsi" w:hAnsiTheme="minorHAnsi" w:cstheme="minorHAnsi"/>
                <w:sz w:val="22"/>
                <w:szCs w:val="22"/>
              </w:rPr>
              <w:t>do</w:t>
            </w:r>
            <w:r w:rsidRPr="0012321F">
              <w:rPr>
                <w:rFonts w:asciiTheme="minorHAnsi" w:hAnsiTheme="minorHAnsi" w:cstheme="minorHAnsi"/>
                <w:sz w:val="22"/>
                <w:szCs w:val="22"/>
              </w:rPr>
              <w:t xml:space="preserve"> 3.599 litrů a je v prostoru pochůzné plochy opatřena vstupním otvorem o</w:t>
            </w:r>
            <w:r w:rsidR="00E50EE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12321F">
              <w:rPr>
                <w:rFonts w:asciiTheme="minorHAnsi" w:hAnsiTheme="minorHAnsi" w:cstheme="minorHAnsi"/>
                <w:sz w:val="22"/>
                <w:szCs w:val="22"/>
              </w:rPr>
              <w:t>průměru nejméně 500 mm s odklopným víkem s</w:t>
            </w:r>
            <w:r w:rsidR="00E50EE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12321F">
              <w:rPr>
                <w:rFonts w:asciiTheme="minorHAnsi" w:hAnsiTheme="minorHAnsi" w:cstheme="minorHAnsi"/>
                <w:sz w:val="22"/>
                <w:szCs w:val="22"/>
              </w:rPr>
              <w:t>rychlouzávěrem.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F4EA62E" w14:textId="56757A3A" w:rsidR="00567EF2" w:rsidRPr="0046737F" w:rsidRDefault="00567EF2" w:rsidP="00567EF2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567EF2" w14:paraId="771A566E" w14:textId="77777777" w:rsidTr="00567EF2">
        <w:trPr>
          <w:trHeight w:val="510"/>
          <w:jc w:val="center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FA3C76" w14:textId="3BC78E2A" w:rsidR="00567EF2" w:rsidRDefault="00567EF2" w:rsidP="00567EF2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127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BEE46B2" w14:textId="71FE89FF" w:rsidR="00567EF2" w:rsidRPr="00F16215" w:rsidRDefault="00567EF2" w:rsidP="00567EF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10830">
              <w:rPr>
                <w:rFonts w:asciiTheme="minorHAnsi" w:hAnsiTheme="minorHAnsi" w:cstheme="minorHAnsi"/>
                <w:sz w:val="22"/>
                <w:szCs w:val="22"/>
              </w:rPr>
              <w:t xml:space="preserve">Pěnotvorné </w:t>
            </w:r>
            <w:proofErr w:type="spellStart"/>
            <w:r w:rsidRPr="00B10830">
              <w:rPr>
                <w:rFonts w:asciiTheme="minorHAnsi" w:hAnsiTheme="minorHAnsi" w:cstheme="minorHAnsi"/>
                <w:sz w:val="22"/>
                <w:szCs w:val="22"/>
              </w:rPr>
              <w:t>přiměšovací</w:t>
            </w:r>
            <w:proofErr w:type="spellEnd"/>
            <w:r w:rsidRPr="00B10830">
              <w:rPr>
                <w:rFonts w:asciiTheme="minorHAnsi" w:hAnsiTheme="minorHAnsi" w:cstheme="minorHAnsi"/>
                <w:sz w:val="22"/>
                <w:szCs w:val="22"/>
              </w:rPr>
              <w:t xml:space="preserve"> zařízení je vybaveno automaticky nastavitelnou regulací.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F1AED9B" w14:textId="73DEDC75" w:rsidR="00567EF2" w:rsidRPr="0046737F" w:rsidRDefault="00567EF2" w:rsidP="00567EF2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567EF2" w14:paraId="65AC0B7B" w14:textId="77777777" w:rsidTr="00567EF2">
        <w:trPr>
          <w:trHeight w:val="510"/>
          <w:jc w:val="center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872B55E" w14:textId="30541BE6" w:rsidR="00567EF2" w:rsidRDefault="00567EF2" w:rsidP="00567EF2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128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3A4B747" w14:textId="0875498F" w:rsidR="00567EF2" w:rsidRPr="00F16215" w:rsidRDefault="00567EF2" w:rsidP="00567EF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B10830">
              <w:rPr>
                <w:rFonts w:asciiTheme="minorHAnsi" w:hAnsiTheme="minorHAnsi" w:cstheme="minorHAnsi"/>
                <w:sz w:val="22"/>
                <w:szCs w:val="22"/>
              </w:rPr>
              <w:t>Přiměšovací</w:t>
            </w:r>
            <w:proofErr w:type="spellEnd"/>
            <w:r w:rsidRPr="00B10830">
              <w:rPr>
                <w:rFonts w:asciiTheme="minorHAnsi" w:hAnsiTheme="minorHAnsi" w:cstheme="minorHAnsi"/>
                <w:sz w:val="22"/>
                <w:szCs w:val="22"/>
              </w:rPr>
              <w:t xml:space="preserve"> zařízení umožňuje sání z vnějšího zdroje.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11820B9" w14:textId="47BC6918" w:rsidR="00567EF2" w:rsidRPr="0046737F" w:rsidRDefault="00567EF2" w:rsidP="00567EF2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567EF2" w14:paraId="46379CAA" w14:textId="77777777" w:rsidTr="00567EF2">
        <w:trPr>
          <w:trHeight w:val="510"/>
          <w:jc w:val="center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4416951" w14:textId="7BBF91E9" w:rsidR="00567EF2" w:rsidRDefault="00567EF2" w:rsidP="00567EF2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129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C721707" w14:textId="08E0C602" w:rsidR="00567EF2" w:rsidRPr="00F16215" w:rsidRDefault="00567EF2" w:rsidP="00567EF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5F42">
              <w:rPr>
                <w:rFonts w:asciiTheme="minorHAnsi" w:hAnsiTheme="minorHAnsi" w:cstheme="minorHAnsi"/>
                <w:sz w:val="22"/>
                <w:szCs w:val="22"/>
              </w:rPr>
              <w:t>Ve vozidle je instalován systém CAFS (</w:t>
            </w:r>
            <w:proofErr w:type="spellStart"/>
            <w:r w:rsidRPr="00305F42">
              <w:rPr>
                <w:rFonts w:asciiTheme="minorHAnsi" w:hAnsiTheme="minorHAnsi" w:cstheme="minorHAnsi"/>
                <w:sz w:val="22"/>
                <w:szCs w:val="22"/>
              </w:rPr>
              <w:t>Compressed</w:t>
            </w:r>
            <w:proofErr w:type="spellEnd"/>
            <w:r w:rsidRPr="00305F42">
              <w:rPr>
                <w:rFonts w:asciiTheme="minorHAnsi" w:hAnsiTheme="minorHAnsi" w:cstheme="minorHAnsi"/>
                <w:sz w:val="22"/>
                <w:szCs w:val="22"/>
              </w:rPr>
              <w:t xml:space="preserve"> Air </w:t>
            </w:r>
            <w:proofErr w:type="spellStart"/>
            <w:r w:rsidRPr="00305F42">
              <w:rPr>
                <w:rFonts w:asciiTheme="minorHAnsi" w:hAnsiTheme="minorHAnsi" w:cstheme="minorHAnsi"/>
                <w:sz w:val="22"/>
                <w:szCs w:val="22"/>
              </w:rPr>
              <w:t>Foam</w:t>
            </w:r>
            <w:proofErr w:type="spellEnd"/>
            <w:r w:rsidRPr="00305F4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305F42">
              <w:rPr>
                <w:rFonts w:asciiTheme="minorHAnsi" w:hAnsiTheme="minorHAnsi" w:cstheme="minorHAnsi"/>
                <w:sz w:val="22"/>
                <w:szCs w:val="22"/>
              </w:rPr>
              <w:t>System</w:t>
            </w:r>
            <w:proofErr w:type="spellEnd"/>
            <w:r w:rsidRPr="00305F42">
              <w:rPr>
                <w:rFonts w:asciiTheme="minorHAnsi" w:hAnsiTheme="minorHAnsi" w:cstheme="minorHAnsi"/>
                <w:sz w:val="22"/>
                <w:szCs w:val="22"/>
              </w:rPr>
              <w:t xml:space="preserve">) se samostatným zásobníkem na pěnidlo (nadrž nebo </w:t>
            </w:r>
            <w:proofErr w:type="spellStart"/>
            <w:r w:rsidRPr="00305F42">
              <w:rPr>
                <w:rFonts w:asciiTheme="minorHAnsi" w:hAnsiTheme="minorHAnsi" w:cstheme="minorHAnsi"/>
                <w:sz w:val="22"/>
                <w:szCs w:val="22"/>
              </w:rPr>
              <w:t>kanistr</w:t>
            </w:r>
            <w:proofErr w:type="spellEnd"/>
            <w:r w:rsidRPr="00305F42">
              <w:rPr>
                <w:rFonts w:asciiTheme="minorHAnsi" w:hAnsiTheme="minorHAnsi" w:cstheme="minorHAnsi"/>
                <w:sz w:val="22"/>
                <w:szCs w:val="22"/>
              </w:rPr>
              <w:t>).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FEA2FC6" w14:textId="22188979" w:rsidR="00567EF2" w:rsidRPr="0046737F" w:rsidRDefault="00567EF2" w:rsidP="00567EF2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567EF2" w14:paraId="1DFB09B8" w14:textId="77777777" w:rsidTr="00567EF2">
        <w:trPr>
          <w:trHeight w:val="510"/>
          <w:jc w:val="center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E820883" w14:textId="36D0746B" w:rsidR="00567EF2" w:rsidRDefault="00567EF2" w:rsidP="00567EF2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130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D8D72DD" w14:textId="035EB09D" w:rsidR="00567EF2" w:rsidRPr="00F16215" w:rsidRDefault="00567EF2" w:rsidP="00567EF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76B7B">
              <w:rPr>
                <w:rFonts w:asciiTheme="minorHAnsi" w:hAnsiTheme="minorHAnsi" w:cstheme="minorHAnsi"/>
                <w:sz w:val="22"/>
                <w:szCs w:val="22"/>
              </w:rPr>
              <w:t>Agregát na výrobu pěny je poháněn pomocí přídavného pohonu vozidla.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67C69FD" w14:textId="225EB2F0" w:rsidR="00567EF2" w:rsidRPr="0046737F" w:rsidRDefault="00567EF2" w:rsidP="00567EF2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567EF2" w14:paraId="72E06FDF" w14:textId="77777777" w:rsidTr="00567EF2">
        <w:trPr>
          <w:trHeight w:val="510"/>
          <w:jc w:val="center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A2D8E43" w14:textId="76074DFE" w:rsidR="00567EF2" w:rsidRDefault="00567EF2" w:rsidP="00567EF2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131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0B76BDE" w14:textId="052F3790" w:rsidR="00567EF2" w:rsidRPr="00976B7B" w:rsidRDefault="00567EF2" w:rsidP="00567EF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314F4">
              <w:rPr>
                <w:rFonts w:asciiTheme="minorHAnsi" w:hAnsiTheme="minorHAnsi" w:cstheme="minorHAnsi"/>
                <w:sz w:val="22"/>
                <w:szCs w:val="22"/>
              </w:rPr>
              <w:t xml:space="preserve">Dodávka hasiva bude zabezpečena hadicemi B a C délky </w:t>
            </w:r>
            <w:proofErr w:type="gramStart"/>
            <w:r w:rsidRPr="00D314F4">
              <w:rPr>
                <w:rFonts w:asciiTheme="minorHAnsi" w:hAnsiTheme="minorHAnsi" w:cstheme="minorHAnsi"/>
                <w:sz w:val="22"/>
                <w:szCs w:val="22"/>
              </w:rPr>
              <w:t>5m</w:t>
            </w:r>
            <w:proofErr w:type="gramEnd"/>
            <w:r w:rsidRPr="00D314F4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proofErr w:type="gramStart"/>
            <w:r w:rsidRPr="00D314F4">
              <w:rPr>
                <w:rFonts w:asciiTheme="minorHAnsi" w:hAnsiTheme="minorHAnsi" w:cstheme="minorHAnsi"/>
                <w:sz w:val="22"/>
                <w:szCs w:val="22"/>
              </w:rPr>
              <w:t>10m</w:t>
            </w:r>
            <w:proofErr w:type="gramEnd"/>
            <w:r w:rsidRPr="00D314F4">
              <w:rPr>
                <w:rFonts w:asciiTheme="minorHAnsi" w:hAnsiTheme="minorHAnsi" w:cstheme="minorHAnsi"/>
                <w:sz w:val="22"/>
                <w:szCs w:val="22"/>
              </w:rPr>
              <w:t xml:space="preserve">, každé 3 ks, součástí budou proudnice B a C pro aplikaci vyrobené pěny. 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7B20116" w14:textId="26035BB5" w:rsidR="00567EF2" w:rsidRPr="0046737F" w:rsidRDefault="00567EF2" w:rsidP="00567EF2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567EF2" w14:paraId="5CB46320" w14:textId="77777777" w:rsidTr="00567EF2">
        <w:trPr>
          <w:trHeight w:val="510"/>
          <w:jc w:val="center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730B7C6" w14:textId="1A418174" w:rsidR="00567EF2" w:rsidRDefault="00567EF2" w:rsidP="00567EF2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132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306E0DA" w14:textId="237A687C" w:rsidR="00567EF2" w:rsidRPr="00976B7B" w:rsidRDefault="00567EF2" w:rsidP="00567EF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65958">
              <w:rPr>
                <w:rFonts w:asciiTheme="minorHAnsi" w:hAnsiTheme="minorHAnsi" w:cstheme="minorHAnsi"/>
                <w:sz w:val="22"/>
                <w:szCs w:val="22"/>
              </w:rPr>
              <w:t>Přední část kabiny vozidla je vybavena kropící lištou s nejméně šesti tryskami, směřujícími před vozidlo. Spuštění trysek je možné z kabiny vozidla, z místa řidiče.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9ECCE56" w14:textId="69E20345" w:rsidR="00567EF2" w:rsidRPr="0046737F" w:rsidRDefault="00567EF2" w:rsidP="00567EF2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567EF2" w14:paraId="49F369AF" w14:textId="77777777" w:rsidTr="00567EF2">
        <w:trPr>
          <w:trHeight w:val="510"/>
          <w:jc w:val="center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F4BB113" w14:textId="45685626" w:rsidR="00567EF2" w:rsidRDefault="00567EF2" w:rsidP="00567EF2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133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5D4CF56" w14:textId="79D389D2" w:rsidR="00567EF2" w:rsidRPr="00976B7B" w:rsidRDefault="00567EF2" w:rsidP="00567EF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65958">
              <w:rPr>
                <w:rFonts w:asciiTheme="minorHAnsi" w:hAnsiTheme="minorHAnsi" w:cstheme="minorHAnsi"/>
                <w:sz w:val="22"/>
                <w:szCs w:val="22"/>
              </w:rPr>
              <w:t>CAS vykazuje zvýšenou odolnost proti účinků sálavého tepla na rozvodech tlakového vzduchu, na elektrických vodičích a na rozvodu paliva v místech, kde tyto nejsou chráněny podvozkovou částí.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023013E" w14:textId="1EA46A13" w:rsidR="00567EF2" w:rsidRPr="0046737F" w:rsidRDefault="00567EF2" w:rsidP="00567EF2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567EF2" w14:paraId="5CC37E05" w14:textId="77777777" w:rsidTr="00567EF2">
        <w:trPr>
          <w:trHeight w:val="510"/>
          <w:jc w:val="center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A2A4754" w14:textId="3673CD7A" w:rsidR="00567EF2" w:rsidRDefault="00567EF2" w:rsidP="00567EF2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134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2FF1271" w14:textId="1A671FB3" w:rsidR="00567EF2" w:rsidRPr="00976B7B" w:rsidRDefault="00567EF2" w:rsidP="00567EF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D7681">
              <w:rPr>
                <w:rFonts w:asciiTheme="minorHAnsi" w:hAnsiTheme="minorHAnsi" w:cstheme="minorHAnsi"/>
                <w:sz w:val="22"/>
                <w:szCs w:val="22"/>
              </w:rPr>
              <w:t xml:space="preserve">Pro </w:t>
            </w:r>
            <w:r w:rsidRPr="00E50EEB">
              <w:rPr>
                <w:rFonts w:asciiTheme="minorHAnsi" w:hAnsiTheme="minorHAnsi" w:cstheme="minorHAnsi"/>
                <w:sz w:val="22"/>
                <w:szCs w:val="22"/>
              </w:rPr>
              <w:t xml:space="preserve">zvýšení odolnosti se použijí ochranné návleky nebo jiné ochranné prvky, které dlouhodobě odolávají teplotě 200 °C </w:t>
            </w:r>
            <w:r w:rsidRPr="00E50EEB">
              <w:rPr>
                <w:rFonts w:asciiTheme="minorHAnsi" w:hAnsiTheme="minorHAnsi" w:cstheme="minorHAnsi"/>
                <w:sz w:val="22"/>
                <w:szCs w:val="22"/>
              </w:rPr>
              <w:br/>
              <w:t xml:space="preserve">a po dobu </w:t>
            </w:r>
            <w:r w:rsidR="00E50EEB" w:rsidRPr="00E50EEB">
              <w:rPr>
                <w:rFonts w:asciiTheme="minorHAnsi" w:hAnsiTheme="minorHAnsi" w:cstheme="minorHAnsi"/>
                <w:sz w:val="22"/>
                <w:szCs w:val="22"/>
              </w:rPr>
              <w:t xml:space="preserve">min. </w:t>
            </w:r>
            <w:r w:rsidRPr="00E50EEB">
              <w:rPr>
                <w:rFonts w:asciiTheme="minorHAnsi" w:hAnsiTheme="minorHAnsi" w:cstheme="minorHAnsi"/>
                <w:sz w:val="22"/>
                <w:szCs w:val="22"/>
              </w:rPr>
              <w:t>15 minut odolávají teplotě 1000°C.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E736A57" w14:textId="248625FC" w:rsidR="00567EF2" w:rsidRPr="0046737F" w:rsidRDefault="00567EF2" w:rsidP="00567EF2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567EF2" w14:paraId="6D900E02" w14:textId="77777777" w:rsidTr="00567EF2">
        <w:trPr>
          <w:trHeight w:val="510"/>
          <w:jc w:val="center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2B0A698" w14:textId="6C355141" w:rsidR="00567EF2" w:rsidRDefault="00567EF2" w:rsidP="00567EF2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135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DF3EB64" w14:textId="74567DEC" w:rsidR="00567EF2" w:rsidRPr="00F16215" w:rsidRDefault="00567EF2" w:rsidP="00567EF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D7681">
              <w:rPr>
                <w:rFonts w:asciiTheme="minorHAnsi" w:hAnsiTheme="minorHAnsi" w:cstheme="minorHAnsi"/>
                <w:sz w:val="22"/>
                <w:szCs w:val="22"/>
              </w:rPr>
              <w:t>Zadní část účelové nástavby je v prostoru rámu podvozku vybavena tažným zařízením pro brzděný přívěs o hmotnosti 3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1D7681">
              <w:rPr>
                <w:rFonts w:asciiTheme="minorHAnsi" w:hAnsiTheme="minorHAnsi" w:cstheme="minorHAnsi"/>
                <w:sz w:val="22"/>
                <w:szCs w:val="22"/>
              </w:rPr>
              <w:t>500 kg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19A0A75" w14:textId="496BE82C" w:rsidR="00567EF2" w:rsidRPr="0046737F" w:rsidRDefault="00567EF2" w:rsidP="00567EF2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567EF2" w14:paraId="7A71C9E8" w14:textId="77777777" w:rsidTr="00567EF2">
        <w:trPr>
          <w:trHeight w:val="510"/>
          <w:jc w:val="center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8B8AC5A" w14:textId="6B25EFDB" w:rsidR="00567EF2" w:rsidRDefault="00567EF2" w:rsidP="00567EF2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136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FB8D396" w14:textId="2B65984A" w:rsidR="00567EF2" w:rsidRPr="00F16215" w:rsidRDefault="00567EF2" w:rsidP="00567EF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F28B7">
              <w:rPr>
                <w:rFonts w:asciiTheme="minorHAnsi" w:hAnsiTheme="minorHAnsi" w:cstheme="minorHAnsi"/>
                <w:sz w:val="22"/>
                <w:szCs w:val="22"/>
              </w:rPr>
              <w:t>Tažné zařízení je umístěno v souladu s předpisem 94/20/</w:t>
            </w:r>
            <w:proofErr w:type="gramStart"/>
            <w:r w:rsidRPr="009F28B7">
              <w:rPr>
                <w:rFonts w:asciiTheme="minorHAnsi" w:hAnsiTheme="minorHAnsi" w:cstheme="minorHAnsi"/>
                <w:sz w:val="22"/>
                <w:szCs w:val="22"/>
              </w:rPr>
              <w:t>ES.K</w:t>
            </w:r>
            <w:proofErr w:type="gramEnd"/>
            <w:r w:rsidRPr="009F28B7">
              <w:rPr>
                <w:rFonts w:asciiTheme="minorHAnsi" w:hAnsiTheme="minorHAnsi" w:cstheme="minorHAnsi"/>
                <w:sz w:val="22"/>
                <w:szCs w:val="22"/>
              </w:rPr>
              <w:t xml:space="preserve"> napojení elektrického proudu pro přívěs je použita jedna zásuvka ABS </w:t>
            </w:r>
            <w:proofErr w:type="gramStart"/>
            <w:r w:rsidRPr="009F28B7">
              <w:rPr>
                <w:rFonts w:asciiTheme="minorHAnsi" w:hAnsiTheme="minorHAnsi" w:cstheme="minorHAnsi"/>
                <w:sz w:val="22"/>
                <w:szCs w:val="22"/>
              </w:rPr>
              <w:t>24V</w:t>
            </w:r>
            <w:proofErr w:type="gramEnd"/>
            <w:r w:rsidRPr="009F28B7">
              <w:rPr>
                <w:rFonts w:asciiTheme="minorHAnsi" w:hAnsiTheme="minorHAnsi" w:cstheme="minorHAnsi"/>
                <w:sz w:val="22"/>
                <w:szCs w:val="22"/>
              </w:rPr>
              <w:t xml:space="preserve"> ISO 7638-1 a jedna zásuvka 15 PIN </w:t>
            </w:r>
            <w:proofErr w:type="gramStart"/>
            <w:r w:rsidRPr="009F28B7">
              <w:rPr>
                <w:rFonts w:asciiTheme="minorHAnsi" w:hAnsiTheme="minorHAnsi" w:cstheme="minorHAnsi"/>
                <w:sz w:val="22"/>
                <w:szCs w:val="22"/>
              </w:rPr>
              <w:t>24V</w:t>
            </w:r>
            <w:proofErr w:type="gramEnd"/>
            <w:r w:rsidRPr="009F28B7">
              <w:rPr>
                <w:rFonts w:asciiTheme="minorHAnsi" w:hAnsiTheme="minorHAnsi" w:cstheme="minorHAnsi"/>
                <w:sz w:val="22"/>
                <w:szCs w:val="22"/>
              </w:rPr>
              <w:t xml:space="preserve"> ISO 12098, součástí dodávky je adaptér z 15 PIN </w:t>
            </w:r>
            <w:proofErr w:type="gramStart"/>
            <w:r w:rsidRPr="009F28B7">
              <w:rPr>
                <w:rFonts w:asciiTheme="minorHAnsi" w:hAnsiTheme="minorHAnsi" w:cstheme="minorHAnsi"/>
                <w:sz w:val="22"/>
                <w:szCs w:val="22"/>
              </w:rPr>
              <w:t>24V</w:t>
            </w:r>
            <w:proofErr w:type="gramEnd"/>
            <w:r w:rsidRPr="009F28B7">
              <w:rPr>
                <w:rFonts w:asciiTheme="minorHAnsi" w:hAnsiTheme="minorHAnsi" w:cstheme="minorHAnsi"/>
                <w:sz w:val="22"/>
                <w:szCs w:val="22"/>
              </w:rPr>
              <w:t xml:space="preserve"> ISO 12098 na 2x7 PIN </w:t>
            </w:r>
            <w:proofErr w:type="gramStart"/>
            <w:r w:rsidRPr="009F28B7">
              <w:rPr>
                <w:rFonts w:asciiTheme="minorHAnsi" w:hAnsiTheme="minorHAnsi" w:cstheme="minorHAnsi"/>
                <w:sz w:val="22"/>
                <w:szCs w:val="22"/>
              </w:rPr>
              <w:t>24V</w:t>
            </w:r>
            <w:proofErr w:type="gramEnd"/>
            <w:r w:rsidRPr="009F28B7">
              <w:rPr>
                <w:rFonts w:asciiTheme="minorHAnsi" w:hAnsiTheme="minorHAnsi" w:cstheme="minorHAnsi"/>
                <w:sz w:val="22"/>
                <w:szCs w:val="22"/>
              </w:rPr>
              <w:t xml:space="preserve"> hlavní N ISO 1185 a doplňková S ISO 3731.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099E1A2" w14:textId="4BB6BF98" w:rsidR="00567EF2" w:rsidRPr="0046737F" w:rsidRDefault="00567EF2" w:rsidP="00567EF2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567EF2" w14:paraId="14CE1D71" w14:textId="77777777" w:rsidTr="00567EF2">
        <w:trPr>
          <w:trHeight w:val="510"/>
          <w:jc w:val="center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A5BC31D" w14:textId="4729C33F" w:rsidR="00567EF2" w:rsidRDefault="00567EF2" w:rsidP="00567EF2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137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D5916DD" w14:textId="3C49DA42" w:rsidR="00567EF2" w:rsidRPr="00F16215" w:rsidRDefault="00567EF2" w:rsidP="00567EF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F28B7">
              <w:rPr>
                <w:rFonts w:asciiTheme="minorHAnsi" w:hAnsiTheme="minorHAnsi" w:cstheme="minorHAnsi"/>
                <w:sz w:val="22"/>
                <w:szCs w:val="22"/>
              </w:rPr>
              <w:t>Zadní část účelové nástavby CAS je vybavena kamerou pro sledování prostoru za CAS z místa řidiče (strojníka).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DCEE258" w14:textId="3CE0FB5E" w:rsidR="00567EF2" w:rsidRPr="0046737F" w:rsidRDefault="00567EF2" w:rsidP="00567EF2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567EF2" w14:paraId="23005155" w14:textId="77777777" w:rsidTr="00567EF2">
        <w:trPr>
          <w:trHeight w:val="510"/>
          <w:jc w:val="center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24C38DD" w14:textId="1DD4E0EA" w:rsidR="00567EF2" w:rsidRDefault="00567EF2" w:rsidP="00567EF2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138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12E54B3" w14:textId="75606F19" w:rsidR="00567EF2" w:rsidRPr="00F16215" w:rsidRDefault="00567EF2" w:rsidP="00567EF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F28B7">
              <w:rPr>
                <w:rFonts w:asciiTheme="minorHAnsi" w:hAnsiTheme="minorHAnsi" w:cstheme="minorHAnsi"/>
                <w:sz w:val="22"/>
                <w:szCs w:val="22"/>
              </w:rPr>
              <w:t>Kamera je vyhřívaná, odolná proti prachu a vodě a její zobrazovací část je integrována do displeje autorádia.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9740568" w14:textId="1E181420" w:rsidR="00567EF2" w:rsidRPr="0046737F" w:rsidRDefault="00567EF2" w:rsidP="00567EF2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567EF2" w14:paraId="57A093D1" w14:textId="77777777" w:rsidTr="00567EF2">
        <w:trPr>
          <w:trHeight w:val="510"/>
          <w:jc w:val="center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E3CF40E" w14:textId="59857614" w:rsidR="00567EF2" w:rsidRDefault="00567EF2" w:rsidP="00567EF2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139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36BB68B" w14:textId="479880D8" w:rsidR="00567EF2" w:rsidRPr="00F16215" w:rsidRDefault="00567EF2" w:rsidP="00567EF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011A2">
              <w:rPr>
                <w:rFonts w:asciiTheme="minorHAnsi" w:hAnsiTheme="minorHAnsi" w:cstheme="minorHAnsi"/>
                <w:sz w:val="22"/>
                <w:szCs w:val="22"/>
              </w:rPr>
              <w:t>CAS je vybavena v prostoru pod předním oknem pracovními LED světlomety o světelném toku nejméně 14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0011A2">
              <w:rPr>
                <w:rFonts w:asciiTheme="minorHAnsi" w:hAnsiTheme="minorHAnsi" w:cstheme="minorHAnsi"/>
                <w:sz w:val="22"/>
                <w:szCs w:val="22"/>
              </w:rPr>
              <w:t xml:space="preserve">000 </w:t>
            </w:r>
            <w:proofErr w:type="spellStart"/>
            <w:r w:rsidRPr="000011A2">
              <w:rPr>
                <w:rFonts w:asciiTheme="minorHAnsi" w:hAnsiTheme="minorHAnsi" w:cstheme="minorHAnsi"/>
                <w:sz w:val="22"/>
                <w:szCs w:val="22"/>
              </w:rPr>
              <w:t>lm</w:t>
            </w:r>
            <w:proofErr w:type="spellEnd"/>
            <w:r w:rsidRPr="000011A2">
              <w:rPr>
                <w:rFonts w:asciiTheme="minorHAnsi" w:hAnsiTheme="minorHAnsi" w:cstheme="minorHAnsi"/>
                <w:sz w:val="22"/>
                <w:szCs w:val="22"/>
              </w:rPr>
              <w:t>. Světlo je umístěno na samostatném rámu.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646DD32" w14:textId="1CC8D456" w:rsidR="00567EF2" w:rsidRPr="0046737F" w:rsidRDefault="00567EF2" w:rsidP="00567EF2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567EF2" w14:paraId="2A8B8EC4" w14:textId="77777777" w:rsidTr="00567EF2">
        <w:trPr>
          <w:trHeight w:val="510"/>
          <w:jc w:val="center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54B1691" w14:textId="241FBA53" w:rsidR="00567EF2" w:rsidRDefault="00567EF2" w:rsidP="00567EF2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140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CADBF65" w14:textId="302DAE6D" w:rsidR="00567EF2" w:rsidRPr="00F16215" w:rsidRDefault="00567EF2" w:rsidP="00567EF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12C35">
              <w:rPr>
                <w:rFonts w:asciiTheme="minorHAnsi" w:hAnsiTheme="minorHAnsi" w:cstheme="minorHAnsi"/>
                <w:sz w:val="22"/>
                <w:szCs w:val="22"/>
              </w:rPr>
              <w:t xml:space="preserve">CAS je vybavena LED pracovním světlometem s intenzitou světelného toku nejméně 1000 </w:t>
            </w:r>
            <w:proofErr w:type="spellStart"/>
            <w:r w:rsidRPr="00E12C35">
              <w:rPr>
                <w:rFonts w:asciiTheme="minorHAnsi" w:hAnsiTheme="minorHAnsi" w:cstheme="minorHAnsi"/>
                <w:sz w:val="22"/>
                <w:szCs w:val="22"/>
              </w:rPr>
              <w:t>lm</w:t>
            </w:r>
            <w:proofErr w:type="spellEnd"/>
            <w:r w:rsidRPr="00E12C35">
              <w:rPr>
                <w:rFonts w:asciiTheme="minorHAnsi" w:hAnsiTheme="minorHAnsi" w:cstheme="minorHAnsi"/>
                <w:sz w:val="22"/>
                <w:szCs w:val="22"/>
              </w:rPr>
              <w:t xml:space="preserve"> na každém držáku bočního zpětného zrcátka.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0947650" w14:textId="5F86B05F" w:rsidR="00567EF2" w:rsidRPr="0046737F" w:rsidRDefault="00567EF2" w:rsidP="00567EF2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567EF2" w14:paraId="1CBFB979" w14:textId="77777777" w:rsidTr="00567EF2">
        <w:trPr>
          <w:trHeight w:val="510"/>
          <w:jc w:val="center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6F0B56B" w14:textId="5F01C301" w:rsidR="00567EF2" w:rsidRDefault="00567EF2" w:rsidP="00567EF2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141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B6C96E6" w14:textId="5BA1F395" w:rsidR="00567EF2" w:rsidRPr="00F16215" w:rsidRDefault="00567EF2" w:rsidP="00567EF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12C35">
              <w:rPr>
                <w:rFonts w:asciiTheme="minorHAnsi" w:hAnsiTheme="minorHAnsi" w:cstheme="minorHAnsi"/>
                <w:sz w:val="22"/>
                <w:szCs w:val="22"/>
              </w:rPr>
              <w:t>Zapnutí pracovních světlometů je umožněno z místa řidiče (strojníka), je nezávislé na zařazeném zpětném rychlostním stupni a je řidiči opticky signalizováno sdělovačem vyzařujícím světlo žluté barvy.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FE5C4E8" w14:textId="4D291124" w:rsidR="00567EF2" w:rsidRPr="0046737F" w:rsidRDefault="00567EF2" w:rsidP="00567EF2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567EF2" w14:paraId="7D24A19B" w14:textId="77777777" w:rsidTr="00567EF2">
        <w:trPr>
          <w:trHeight w:val="510"/>
          <w:jc w:val="center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23B0B7C" w14:textId="6AE32FAF" w:rsidR="00567EF2" w:rsidRDefault="00567EF2" w:rsidP="00567EF2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142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E345430" w14:textId="0FFB3BB2" w:rsidR="00567EF2" w:rsidRPr="00F16215" w:rsidRDefault="00567EF2" w:rsidP="00567EF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F231A">
              <w:rPr>
                <w:rFonts w:asciiTheme="minorHAnsi" w:hAnsiTheme="minorHAnsi" w:cstheme="minorHAnsi"/>
                <w:sz w:val="22"/>
                <w:szCs w:val="22"/>
              </w:rPr>
              <w:t xml:space="preserve">Obě nápravy jsou osazeny koly vybavenými pneumatikami konstruovanými pro provoz na blátě a sněhu a s výrobním </w:t>
            </w:r>
            <w:r w:rsidRPr="000F231A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označením „M+S“ a současně pro provoz na sněhu a ledu s výrobním označením „alpský štít“, který zobrazuje emblém hory se sněhovou vločkou.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88E7B80" w14:textId="3B8369BF" w:rsidR="00567EF2" w:rsidRPr="0046737F" w:rsidRDefault="00567EF2" w:rsidP="00567EF2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lastRenderedPageBreak/>
              <w:fldChar w:fldCharType="begin"/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567EF2" w14:paraId="4D3E102E" w14:textId="77777777" w:rsidTr="00567EF2">
        <w:trPr>
          <w:trHeight w:val="510"/>
          <w:jc w:val="center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158BBC9" w14:textId="44E9E5DC" w:rsidR="00567EF2" w:rsidRDefault="00567EF2" w:rsidP="00567EF2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143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428C6E4" w14:textId="2AF537EA" w:rsidR="00567EF2" w:rsidRPr="00F16215" w:rsidRDefault="00567EF2" w:rsidP="00567EF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534A1">
              <w:rPr>
                <w:rFonts w:asciiTheme="minorHAnsi" w:hAnsiTheme="minorHAnsi" w:cstheme="minorHAnsi"/>
                <w:sz w:val="22"/>
                <w:szCs w:val="22"/>
              </w:rPr>
              <w:t>U přední nápravy jsou použity pneumatiky s indexem nosnosti nejméně 160, indexem rychlosti nejméně K. Pneumatiky na obou nápravách jsou od jednoho výrobce a z jedné produktové řady.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B62ED7F" w14:textId="3B7C8BCB" w:rsidR="00567EF2" w:rsidRPr="0046737F" w:rsidRDefault="00567EF2" w:rsidP="00567EF2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567EF2" w14:paraId="47F69376" w14:textId="77777777" w:rsidTr="00567EF2">
        <w:trPr>
          <w:trHeight w:val="510"/>
          <w:jc w:val="center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68F80A1" w14:textId="60059318" w:rsidR="00567EF2" w:rsidRDefault="00567EF2" w:rsidP="00567EF2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144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A468BB7" w14:textId="09F12E01" w:rsidR="00567EF2" w:rsidRPr="00F16215" w:rsidRDefault="00567EF2" w:rsidP="00567EF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F7FF0">
              <w:rPr>
                <w:rFonts w:asciiTheme="minorHAnsi" w:hAnsiTheme="minorHAnsi" w:cstheme="minorHAnsi"/>
                <w:sz w:val="22"/>
                <w:szCs w:val="22"/>
              </w:rPr>
              <w:t>Součástí CAS je povinná výbava motorových a přípojných vozidel stanovená právním předpisem.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F6A9C2F" w14:textId="340BC88F" w:rsidR="00567EF2" w:rsidRPr="0046737F" w:rsidRDefault="00567EF2" w:rsidP="00567EF2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567EF2" w14:paraId="788B5E48" w14:textId="77777777" w:rsidTr="00567EF2">
        <w:trPr>
          <w:trHeight w:val="510"/>
          <w:jc w:val="center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83EE48" w14:textId="76C3A0BE" w:rsidR="00567EF2" w:rsidRDefault="00567EF2" w:rsidP="00567EF2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145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55926E2" w14:textId="76EB46EB" w:rsidR="00567EF2" w:rsidRPr="00F16215" w:rsidRDefault="00567EF2" w:rsidP="00567EF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F7FF0">
              <w:rPr>
                <w:rFonts w:asciiTheme="minorHAnsi" w:hAnsiTheme="minorHAnsi" w:cstheme="minorHAnsi"/>
                <w:sz w:val="22"/>
                <w:szCs w:val="22"/>
              </w:rPr>
              <w:t>Veškeré příslušenství potřebné pro výměnu kola je součástí dodávky, náhradní kolo k CAS je dodáno samostatně, příbalem.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8358711" w14:textId="4319D94F" w:rsidR="00567EF2" w:rsidRPr="0046737F" w:rsidRDefault="00567EF2" w:rsidP="00567EF2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567EF2" w14:paraId="2E11DCB7" w14:textId="77777777" w:rsidTr="00567EF2">
        <w:trPr>
          <w:trHeight w:val="510"/>
          <w:jc w:val="center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5ACD876" w14:textId="530DBE21" w:rsidR="00567EF2" w:rsidRDefault="00567EF2" w:rsidP="00567EF2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146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2F8D45A" w14:textId="69D0BAEA" w:rsidR="00567EF2" w:rsidRPr="00F16215" w:rsidRDefault="00567EF2" w:rsidP="00567EF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F6EC3">
              <w:rPr>
                <w:rFonts w:asciiTheme="minorHAnsi" w:hAnsiTheme="minorHAnsi" w:cstheme="minorHAnsi"/>
                <w:sz w:val="22"/>
                <w:szCs w:val="22"/>
              </w:rPr>
              <w:t xml:space="preserve">S ohledem na složité terénní podmínky a kopcovitý ráz krajiny, ve kterých se předpokládá provoz CAS, je pro CAS použit automobilový podvozek s jmenovitým měrným výkonem nejméně 18 </w:t>
            </w:r>
            <w:r w:rsidRPr="00635D5A">
              <w:rPr>
                <w:rFonts w:asciiTheme="minorHAnsi" w:hAnsiTheme="minorHAnsi" w:cstheme="minorHAnsi"/>
                <w:sz w:val="22"/>
                <w:szCs w:val="22"/>
              </w:rPr>
              <w:t>kW.</w:t>
            </w:r>
            <w:proofErr w:type="gramStart"/>
            <w:r w:rsidRPr="00635D5A">
              <w:rPr>
                <w:rFonts w:asciiTheme="minorHAnsi" w:hAnsiTheme="minorHAnsi" w:cstheme="minorHAnsi"/>
                <w:sz w:val="22"/>
                <w:szCs w:val="22"/>
              </w:rPr>
              <w:t>1000kg</w:t>
            </w:r>
            <w:proofErr w:type="gramEnd"/>
            <w:r w:rsidRPr="00635D5A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-1</w:t>
            </w:r>
            <w:r w:rsidRPr="00635D5A">
              <w:rPr>
                <w:rFonts w:asciiTheme="minorHAnsi" w:hAnsiTheme="minorHAnsi" w:cstheme="minorHAnsi"/>
                <w:sz w:val="22"/>
                <w:szCs w:val="22"/>
              </w:rPr>
              <w:t xml:space="preserve"> největší technicky přípustné hmotnosti CAS.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EF73DFD" w14:textId="51B290DA" w:rsidR="00567EF2" w:rsidRPr="0046737F" w:rsidRDefault="00567EF2" w:rsidP="00567EF2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567EF2" w14:paraId="592F296B" w14:textId="77777777" w:rsidTr="00567EF2">
        <w:trPr>
          <w:trHeight w:val="510"/>
          <w:jc w:val="center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DC4C717" w14:textId="0B1B4B7A" w:rsidR="00567EF2" w:rsidRDefault="00567EF2" w:rsidP="00567EF2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147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116AC05" w14:textId="7AC0F40B" w:rsidR="00567EF2" w:rsidRPr="00F16215" w:rsidRDefault="00567EF2" w:rsidP="00567EF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M</w:t>
            </w:r>
            <w:r w:rsidRPr="00635D5A">
              <w:rPr>
                <w:rFonts w:asciiTheme="minorHAnsi" w:hAnsiTheme="minorHAnsi" w:cstheme="minorHAnsi"/>
                <w:sz w:val="22"/>
                <w:szCs w:val="22"/>
              </w:rPr>
              <w:t>aximální točivý moment je nejméně 2</w:t>
            </w:r>
            <w:r w:rsidR="00507F14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635D5A">
              <w:rPr>
                <w:rFonts w:asciiTheme="minorHAnsi" w:hAnsiTheme="minorHAnsi" w:cstheme="minorHAnsi"/>
                <w:sz w:val="22"/>
                <w:szCs w:val="22"/>
              </w:rPr>
              <w:t xml:space="preserve">400 </w:t>
            </w:r>
            <w:proofErr w:type="spellStart"/>
            <w:r w:rsidRPr="00635D5A">
              <w:rPr>
                <w:rFonts w:asciiTheme="minorHAnsi" w:hAnsiTheme="minorHAnsi" w:cstheme="minorHAnsi"/>
                <w:sz w:val="22"/>
                <w:szCs w:val="22"/>
              </w:rPr>
              <w:t>Nm</w:t>
            </w:r>
            <w:proofErr w:type="spellEnd"/>
            <w:r w:rsidRPr="00635D5A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DD1EAF2" w14:textId="4A6BDD47" w:rsidR="00567EF2" w:rsidRPr="0046737F" w:rsidRDefault="00567EF2" w:rsidP="00567EF2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567EF2" w14:paraId="25DC6364" w14:textId="77777777" w:rsidTr="00567EF2">
        <w:trPr>
          <w:trHeight w:val="510"/>
          <w:jc w:val="center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154DB92" w14:textId="469F74BA" w:rsidR="00567EF2" w:rsidRDefault="00567EF2" w:rsidP="00567EF2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148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F782085" w14:textId="58362AFB" w:rsidR="00567EF2" w:rsidRPr="00F16215" w:rsidRDefault="00567EF2" w:rsidP="00567EF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B1BD5">
              <w:rPr>
                <w:rFonts w:asciiTheme="minorHAnsi" w:hAnsiTheme="minorHAnsi" w:cstheme="minorHAnsi"/>
                <w:sz w:val="22"/>
                <w:szCs w:val="22"/>
              </w:rPr>
              <w:t xml:space="preserve">CAS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je </w:t>
            </w:r>
            <w:r w:rsidRPr="00EB1BD5">
              <w:rPr>
                <w:rFonts w:asciiTheme="minorHAnsi" w:hAnsiTheme="minorHAnsi" w:cstheme="minorHAnsi"/>
                <w:sz w:val="22"/>
                <w:szCs w:val="22"/>
              </w:rPr>
              <w:t>postavena na automobilovém podvozku s brodivostí nejméně 750 mm při pomalé jízdě klidnou vodou.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E8455CD" w14:textId="2714BDB8" w:rsidR="00567EF2" w:rsidRPr="0046737F" w:rsidRDefault="00567EF2" w:rsidP="00567EF2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567EF2" w14:paraId="4D30DD10" w14:textId="77777777" w:rsidTr="00567EF2">
        <w:trPr>
          <w:trHeight w:val="510"/>
          <w:jc w:val="center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2DDC138" w14:textId="23ACE4C9" w:rsidR="00567EF2" w:rsidRDefault="00567EF2" w:rsidP="00567EF2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149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04A40EB" w14:textId="72FEF1BC" w:rsidR="00567EF2" w:rsidRPr="00F16215" w:rsidRDefault="00567EF2" w:rsidP="00567EF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86937">
              <w:rPr>
                <w:rFonts w:asciiTheme="minorHAnsi" w:hAnsiTheme="minorHAnsi" w:cstheme="minorHAnsi"/>
                <w:sz w:val="22"/>
                <w:szCs w:val="22"/>
              </w:rPr>
              <w:t>Elektrická zařízení pod čárou brodění jsou v provedení vodotěsném nebo v provedení odolném vodě.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BA96914" w14:textId="61BEF5E9" w:rsidR="00567EF2" w:rsidRPr="0046737F" w:rsidRDefault="00567EF2" w:rsidP="00567EF2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567EF2" w14:paraId="495D9E03" w14:textId="77777777" w:rsidTr="00567EF2">
        <w:trPr>
          <w:trHeight w:val="510"/>
          <w:jc w:val="center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69D7C83" w14:textId="070D9EEA" w:rsidR="00567EF2" w:rsidRDefault="00567EF2" w:rsidP="00567EF2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150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2BE954A" w14:textId="579EF1F7" w:rsidR="00567EF2" w:rsidRPr="00F16215" w:rsidRDefault="00567EF2" w:rsidP="00567EF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86937">
              <w:rPr>
                <w:rFonts w:asciiTheme="minorHAnsi" w:hAnsiTheme="minorHAnsi" w:cstheme="minorHAnsi"/>
                <w:sz w:val="22"/>
                <w:szCs w:val="22"/>
              </w:rPr>
              <w:t>Startér umožňuje opětovné spuštění motoru při brodění, a to po nejméně deseti minutách, kdy motor byl vypnut.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47220B6" w14:textId="75ECE314" w:rsidR="00567EF2" w:rsidRPr="0046737F" w:rsidRDefault="00567EF2" w:rsidP="00567EF2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567EF2" w14:paraId="749C7E8F" w14:textId="77777777" w:rsidTr="00567EF2">
        <w:trPr>
          <w:trHeight w:val="510"/>
          <w:jc w:val="center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783C643" w14:textId="6B8DF571" w:rsidR="00567EF2" w:rsidRDefault="00DA5EA4" w:rsidP="00567EF2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151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559C4C5" w14:textId="5952E63A" w:rsidR="00567EF2" w:rsidRPr="00F16215" w:rsidRDefault="00567EF2" w:rsidP="00567EF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5415B">
              <w:rPr>
                <w:rFonts w:asciiTheme="minorHAnsi" w:hAnsiTheme="minorHAnsi" w:cstheme="minorHAnsi"/>
                <w:sz w:val="22"/>
                <w:szCs w:val="22"/>
              </w:rPr>
              <w:t>Pokud je CAS vybavena hlavními světlomety (potkávací a dálková světla), jejichž spodní část činné plochy je níže než 100 mm nad čárou brodění, potom jsou vodotěsné a CAS je vybavena dalšími hlavními světlomety v prostoru pod předním oknem, případně nad předním oknem kabiny osádky, které po přepnutí samostatným přepínačem tvoří při brodění plnohodnotnou náhradu za hlavní světlomety.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FDE7788" w14:textId="1BD064A3" w:rsidR="00567EF2" w:rsidRPr="0046737F" w:rsidRDefault="00567EF2" w:rsidP="00567EF2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567EF2" w14:paraId="6507FCFB" w14:textId="77777777" w:rsidTr="00567EF2">
        <w:trPr>
          <w:trHeight w:val="510"/>
          <w:jc w:val="center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2B03234" w14:textId="55AD1C6F" w:rsidR="00567EF2" w:rsidRDefault="00DA5EA4" w:rsidP="00567EF2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152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C82D147" w14:textId="1F26DAD1" w:rsidR="00567EF2" w:rsidRPr="00F16215" w:rsidRDefault="00567EF2" w:rsidP="00567EF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5415B">
              <w:rPr>
                <w:rFonts w:asciiTheme="minorHAnsi" w:hAnsiTheme="minorHAnsi" w:cstheme="minorHAnsi"/>
                <w:sz w:val="22"/>
                <w:szCs w:val="22"/>
              </w:rPr>
              <w:t>CAS současně umožňuje vypnutí denního svícení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1A36936" w14:textId="24B18A1F" w:rsidR="00567EF2" w:rsidRPr="0046737F" w:rsidRDefault="00567EF2" w:rsidP="00567EF2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567EF2" w14:paraId="107C8DA2" w14:textId="77777777" w:rsidTr="00567EF2">
        <w:trPr>
          <w:trHeight w:val="510"/>
          <w:jc w:val="center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E810425" w14:textId="37C53B54" w:rsidR="00567EF2" w:rsidRDefault="00DA5EA4" w:rsidP="00567EF2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153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625B887" w14:textId="0029FB77" w:rsidR="00567EF2" w:rsidRDefault="00567EF2" w:rsidP="00567EF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K</w:t>
            </w:r>
            <w:r w:rsidRPr="00F56A0D">
              <w:rPr>
                <w:rFonts w:asciiTheme="minorHAnsi" w:hAnsiTheme="minorHAnsi" w:cstheme="minorHAnsi"/>
                <w:sz w:val="22"/>
                <w:szCs w:val="22"/>
              </w:rPr>
              <w:t>onstrukce motoru umožňuje provoz:</w:t>
            </w:r>
          </w:p>
          <w:p w14:paraId="3E1E300C" w14:textId="77777777" w:rsidR="00567EF2" w:rsidRDefault="00567EF2" w:rsidP="00567EF2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56A0D">
              <w:rPr>
                <w:rFonts w:asciiTheme="minorHAnsi" w:hAnsiTheme="minorHAnsi" w:cstheme="minorHAnsi"/>
                <w:sz w:val="22"/>
                <w:szCs w:val="22"/>
              </w:rPr>
              <w:t>bez činidla ad blue, a to bez omezení výkonových parametrů a snížení životnosti motoru a bez potřeby zvýšené údržby či servisních zásahů během provozu či po jeho ukončení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14:paraId="7D7896F9" w14:textId="77777777" w:rsidR="00E50EEB" w:rsidRDefault="00567EF2" w:rsidP="00E50EEB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53200">
              <w:rPr>
                <w:rFonts w:asciiTheme="minorHAnsi" w:hAnsiTheme="minorHAnsi" w:cstheme="minorHAnsi"/>
                <w:sz w:val="22"/>
                <w:szCs w:val="22"/>
              </w:rPr>
              <w:t>při použití jednotného paliva označovaného podle vojenských standardů F 34 bez přidaných aditiv. Součástí dodávky takové techniky jsou veškeré potřebné součásti a případně nářadí k úpravě výfukové soustavy.</w:t>
            </w:r>
          </w:p>
          <w:p w14:paraId="5D2CF57D" w14:textId="77777777" w:rsidR="00E50EEB" w:rsidRDefault="00E50EEB" w:rsidP="00E50EEB">
            <w:pPr>
              <w:pStyle w:val="Odstavecseseznamem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0EB1BD3" w14:textId="449D38BF" w:rsidR="00E50EEB" w:rsidRDefault="00E50EEB" w:rsidP="00E50EEB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50EEB">
              <w:rPr>
                <w:rFonts w:asciiTheme="minorHAnsi" w:hAnsiTheme="minorHAnsi" w:cstheme="minorHAnsi"/>
                <w:sz w:val="22"/>
                <w:szCs w:val="22"/>
              </w:rPr>
              <w:t>V případě, kdy tyto technické podmínky nezaručuje motor podle aktuálně platné emisní normy, lze použít motor podle nižší emisní normy při plnění ostatních aktuálních předpisů pro provoz vozidla na pozemních komunikacích.</w:t>
            </w:r>
          </w:p>
          <w:p w14:paraId="3688ECEA" w14:textId="27B51A80" w:rsidR="00E50EEB" w:rsidRPr="00E50EEB" w:rsidRDefault="00E50EEB" w:rsidP="00E50EEB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DF58F05" w14:textId="4A0C96FC" w:rsidR="00567EF2" w:rsidRPr="0046737F" w:rsidRDefault="00567EF2" w:rsidP="00567EF2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567EF2" w14:paraId="31C5ABA7" w14:textId="77777777" w:rsidTr="00567EF2">
        <w:trPr>
          <w:trHeight w:val="510"/>
          <w:jc w:val="center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5523906" w14:textId="18A99236" w:rsidR="00567EF2" w:rsidRDefault="00DA5EA4" w:rsidP="00567EF2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154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E62655D" w14:textId="58B557C7" w:rsidR="00567EF2" w:rsidRPr="00F16215" w:rsidRDefault="00E50EEB" w:rsidP="00567EF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neobsazeno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FD74D84" w14:textId="377EF593" w:rsidR="00567EF2" w:rsidRPr="00E50EEB" w:rsidRDefault="00E50EEB" w:rsidP="00567EF2">
            <w:pPr>
              <w:widowControl w:val="0"/>
              <w:jc w:val="center"/>
              <w:rPr>
                <w:rFonts w:asciiTheme="minorHAnsi" w:hAnsiTheme="minorHAnsi" w:cstheme="minorHAnsi"/>
                <w:bCs/>
                <w:iCs/>
                <w:sz w:val="22"/>
                <w:szCs w:val="22"/>
                <w:highlight w:val="yellow"/>
                <w:lang w:eastAsia="en-US" w:bidi="en-US"/>
              </w:rPr>
            </w:pPr>
            <w:r w:rsidRPr="00E50EEB">
              <w:rPr>
                <w:rFonts w:asciiTheme="minorHAnsi" w:hAnsiTheme="minorHAnsi" w:cstheme="minorHAnsi"/>
                <w:bCs/>
                <w:iCs/>
                <w:sz w:val="22"/>
                <w:szCs w:val="22"/>
                <w:lang w:eastAsia="en-US" w:bidi="en-US"/>
              </w:rPr>
              <w:t>neobsazeno</w:t>
            </w:r>
          </w:p>
        </w:tc>
      </w:tr>
      <w:tr w:rsidR="00567EF2" w14:paraId="5E2CA573" w14:textId="77777777" w:rsidTr="00567EF2">
        <w:trPr>
          <w:trHeight w:val="510"/>
          <w:jc w:val="center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756F253" w14:textId="09BD5F23" w:rsidR="00567EF2" w:rsidRDefault="00DA5EA4" w:rsidP="00567EF2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lastRenderedPageBreak/>
              <w:t>155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D9B06A9" w14:textId="422F09E8" w:rsidR="00567EF2" w:rsidRPr="00F16215" w:rsidRDefault="00567EF2" w:rsidP="00567EF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C7F04">
              <w:rPr>
                <w:rFonts w:asciiTheme="minorHAnsi" w:hAnsiTheme="minorHAnsi" w:cstheme="minorHAnsi"/>
                <w:sz w:val="22"/>
                <w:szCs w:val="22"/>
              </w:rPr>
              <w:t>Uvedený provoz musí zaručovat stanovenou životnost motoru a celé výfukové soustavy, dosavadní požadavky na servisní úkony po použití a na výkonové parametry požárního automobilu.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F5B5730" w14:textId="59F3650C" w:rsidR="00567EF2" w:rsidRPr="0046737F" w:rsidRDefault="00567EF2" w:rsidP="00567EF2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567EF2" w14:paraId="452B1E6C" w14:textId="77777777" w:rsidTr="00567EF2">
        <w:trPr>
          <w:trHeight w:val="510"/>
          <w:jc w:val="center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1D424E2" w14:textId="0DBA0455" w:rsidR="00567EF2" w:rsidRDefault="00DA5EA4" w:rsidP="00567EF2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156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297F8D2" w14:textId="042A4071" w:rsidR="00567EF2" w:rsidRPr="00F16215" w:rsidRDefault="00567EF2" w:rsidP="00567EF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C7F04">
              <w:rPr>
                <w:rFonts w:asciiTheme="minorHAnsi" w:hAnsiTheme="minorHAnsi" w:cstheme="minorHAnsi"/>
                <w:sz w:val="22"/>
                <w:szCs w:val="22"/>
              </w:rPr>
              <w:t>Podrobný postup úprav potřebných k popsanému provozu je zapracován do návodu k obsluze.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B3180E8" w14:textId="697865BB" w:rsidR="00567EF2" w:rsidRPr="0046737F" w:rsidRDefault="00567EF2" w:rsidP="00567EF2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567EF2" w14:paraId="4789BC7B" w14:textId="77777777" w:rsidTr="00567EF2">
        <w:trPr>
          <w:trHeight w:val="510"/>
          <w:jc w:val="center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23ADC6B" w14:textId="49391536" w:rsidR="00567EF2" w:rsidRDefault="00DA5EA4" w:rsidP="00567EF2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157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726BDC7" w14:textId="72DCA3F2" w:rsidR="00567EF2" w:rsidRPr="00F16215" w:rsidRDefault="00567EF2" w:rsidP="00567EF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2477E">
              <w:rPr>
                <w:rFonts w:asciiTheme="minorHAnsi" w:hAnsiTheme="minorHAnsi" w:cstheme="minorHAnsi"/>
                <w:sz w:val="22"/>
                <w:szCs w:val="22"/>
              </w:rPr>
              <w:t>CAS je vybavena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8B37FD">
              <w:rPr>
                <w:rFonts w:asciiTheme="minorHAnsi" w:hAnsiTheme="minorHAnsi" w:cstheme="minorHAnsi"/>
                <w:sz w:val="22"/>
                <w:szCs w:val="22"/>
              </w:rPr>
              <w:t xml:space="preserve">akumulátorovými bateriemi s kapacitou nejméně 180 </w:t>
            </w:r>
            <w:proofErr w:type="spellStart"/>
            <w:r w:rsidRPr="008B37FD">
              <w:rPr>
                <w:rFonts w:asciiTheme="minorHAnsi" w:hAnsiTheme="minorHAnsi" w:cstheme="minorHAnsi"/>
                <w:sz w:val="22"/>
                <w:szCs w:val="22"/>
              </w:rPr>
              <w:t>Ah</w:t>
            </w:r>
            <w:proofErr w:type="spellEnd"/>
            <w:r w:rsidRPr="008B37FD">
              <w:rPr>
                <w:rFonts w:asciiTheme="minorHAnsi" w:hAnsiTheme="minorHAnsi" w:cstheme="minorHAnsi"/>
                <w:sz w:val="22"/>
                <w:szCs w:val="22"/>
              </w:rPr>
              <w:t xml:space="preserve"> a alternátorem nejméně 150 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4B4B05" w14:textId="4AE3B81C" w:rsidR="00567EF2" w:rsidRPr="0046737F" w:rsidRDefault="00567EF2" w:rsidP="00567EF2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567EF2" w14:paraId="6ACD751C" w14:textId="77777777" w:rsidTr="00567EF2">
        <w:trPr>
          <w:trHeight w:val="510"/>
          <w:jc w:val="center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A10A755" w14:textId="6651BC0F" w:rsidR="00567EF2" w:rsidRDefault="00DA5EA4" w:rsidP="00567EF2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158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BF029E4" w14:textId="066A8FFF" w:rsidR="00567EF2" w:rsidRPr="00F16215" w:rsidRDefault="00567EF2" w:rsidP="00567EF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2477E">
              <w:rPr>
                <w:rFonts w:asciiTheme="minorHAnsi" w:hAnsiTheme="minorHAnsi" w:cstheme="minorHAnsi"/>
                <w:sz w:val="22"/>
                <w:szCs w:val="22"/>
              </w:rPr>
              <w:t>CAS je vybavena</w:t>
            </w:r>
            <w:r>
              <w:t xml:space="preserve"> </w:t>
            </w:r>
            <w:r w:rsidRPr="008B37FD">
              <w:rPr>
                <w:rFonts w:asciiTheme="minorHAnsi" w:hAnsiTheme="minorHAnsi" w:cstheme="minorHAnsi"/>
                <w:sz w:val="22"/>
                <w:szCs w:val="22"/>
              </w:rPr>
              <w:t>výškově a podélně nastavitelným volantem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783EAA5" w14:textId="1D1AE9B5" w:rsidR="00567EF2" w:rsidRPr="0046737F" w:rsidRDefault="00567EF2" w:rsidP="00567EF2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567EF2" w14:paraId="790D15E0" w14:textId="77777777" w:rsidTr="00567EF2">
        <w:trPr>
          <w:trHeight w:val="510"/>
          <w:jc w:val="center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712A3B6" w14:textId="07E63A95" w:rsidR="00567EF2" w:rsidRDefault="00DA5EA4" w:rsidP="00567EF2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159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11F76BA" w14:textId="529ACABA" w:rsidR="00567EF2" w:rsidRPr="00F16215" w:rsidRDefault="00567EF2" w:rsidP="00567EF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2477E">
              <w:rPr>
                <w:rFonts w:asciiTheme="minorHAnsi" w:hAnsiTheme="minorHAnsi" w:cstheme="minorHAnsi"/>
                <w:sz w:val="22"/>
                <w:szCs w:val="22"/>
              </w:rPr>
              <w:t>CAS je vybavena</w:t>
            </w:r>
            <w:r>
              <w:t xml:space="preserve"> </w:t>
            </w:r>
            <w:r w:rsidRPr="008B37FD">
              <w:rPr>
                <w:rFonts w:asciiTheme="minorHAnsi" w:hAnsiTheme="minorHAnsi" w:cstheme="minorHAnsi"/>
                <w:sz w:val="22"/>
                <w:szCs w:val="22"/>
              </w:rPr>
              <w:t>výškově a podélně nastavitelnou sedačkou řidiče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1A8FD8" w14:textId="2C848EEF" w:rsidR="00567EF2" w:rsidRPr="0046737F" w:rsidRDefault="00567EF2" w:rsidP="00567EF2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567EF2" w14:paraId="6FC832E7" w14:textId="77777777" w:rsidTr="00567EF2">
        <w:trPr>
          <w:trHeight w:val="510"/>
          <w:jc w:val="center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788A872" w14:textId="136C007E" w:rsidR="00567EF2" w:rsidRDefault="00DA5EA4" w:rsidP="00567EF2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160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0B2F275" w14:textId="4E011D68" w:rsidR="00567EF2" w:rsidRPr="00F16215" w:rsidRDefault="00567EF2" w:rsidP="00567EF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2477E">
              <w:rPr>
                <w:rFonts w:asciiTheme="minorHAnsi" w:hAnsiTheme="minorHAnsi" w:cstheme="minorHAnsi"/>
                <w:sz w:val="22"/>
                <w:szCs w:val="22"/>
              </w:rPr>
              <w:t>CAS je vybavena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1713E">
              <w:rPr>
                <w:rFonts w:asciiTheme="minorHAnsi" w:hAnsiTheme="minorHAnsi" w:cstheme="minorHAnsi"/>
                <w:sz w:val="22"/>
                <w:szCs w:val="22"/>
              </w:rPr>
              <w:t>odpruženou sedačkou řidiče (strojníka) a spolujezdce (velitele)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C0C5290" w14:textId="746C39EB" w:rsidR="00567EF2" w:rsidRPr="0046737F" w:rsidRDefault="00567EF2" w:rsidP="00567EF2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567EF2" w14:paraId="61C9D3A7" w14:textId="77777777" w:rsidTr="00567EF2">
        <w:trPr>
          <w:trHeight w:val="510"/>
          <w:jc w:val="center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E55CAE4" w14:textId="5FCB00B2" w:rsidR="00567EF2" w:rsidRDefault="00DA5EA4" w:rsidP="00567EF2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161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C557A25" w14:textId="7481D9D2" w:rsidR="00567EF2" w:rsidRPr="00F16215" w:rsidRDefault="00567EF2" w:rsidP="00567EF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2477E">
              <w:rPr>
                <w:rFonts w:asciiTheme="minorHAnsi" w:hAnsiTheme="minorHAnsi" w:cstheme="minorHAnsi"/>
                <w:sz w:val="22"/>
                <w:szCs w:val="22"/>
              </w:rPr>
              <w:t>CAS je vybavena</w:t>
            </w:r>
            <w:r>
              <w:t xml:space="preserve"> </w:t>
            </w:r>
            <w:r w:rsidRPr="0021713E">
              <w:rPr>
                <w:rFonts w:asciiTheme="minorHAnsi" w:hAnsiTheme="minorHAnsi" w:cstheme="minorHAnsi"/>
                <w:sz w:val="22"/>
                <w:szCs w:val="22"/>
              </w:rPr>
              <w:t>centrálním zamykáním s dálkovým ovládáním (které není součástí klíčku) s možností uzamčení kabiny osádky při chodu motoru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63BDE3F" w14:textId="76F6D711" w:rsidR="00567EF2" w:rsidRPr="0046737F" w:rsidRDefault="00567EF2" w:rsidP="00567EF2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567EF2" w14:paraId="0E864162" w14:textId="77777777" w:rsidTr="00567EF2">
        <w:trPr>
          <w:trHeight w:val="510"/>
          <w:jc w:val="center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6C9936C" w14:textId="23ACCEF2" w:rsidR="00567EF2" w:rsidRDefault="00DA5EA4" w:rsidP="00567EF2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162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E296356" w14:textId="7700A66F" w:rsidR="00567EF2" w:rsidRPr="00F16215" w:rsidRDefault="00567EF2" w:rsidP="00567EF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2477E">
              <w:rPr>
                <w:rFonts w:asciiTheme="minorHAnsi" w:hAnsiTheme="minorHAnsi" w:cstheme="minorHAnsi"/>
                <w:sz w:val="22"/>
                <w:szCs w:val="22"/>
              </w:rPr>
              <w:t>CAS je vybavena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AD12EB">
              <w:rPr>
                <w:rFonts w:asciiTheme="minorHAnsi" w:hAnsiTheme="minorHAnsi" w:cstheme="minorHAnsi"/>
                <w:sz w:val="22"/>
                <w:szCs w:val="22"/>
              </w:rPr>
              <w:t>potkávacími, dálkovými i přídavnými světlomety v provedení LED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4D4B090" w14:textId="76A59A30" w:rsidR="00567EF2" w:rsidRPr="0046737F" w:rsidRDefault="00567EF2" w:rsidP="00567EF2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567EF2" w14:paraId="1B05CFD9" w14:textId="77777777" w:rsidTr="00567EF2">
        <w:trPr>
          <w:trHeight w:val="510"/>
          <w:jc w:val="center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F870180" w14:textId="13F14BF5" w:rsidR="00567EF2" w:rsidRDefault="00DA5EA4" w:rsidP="00567EF2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163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9516E7C" w14:textId="4D513FF4" w:rsidR="00567EF2" w:rsidRPr="00F16215" w:rsidRDefault="00567EF2" w:rsidP="00567EF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2477E">
              <w:rPr>
                <w:rFonts w:asciiTheme="minorHAnsi" w:hAnsiTheme="minorHAnsi" w:cstheme="minorHAnsi"/>
                <w:sz w:val="22"/>
                <w:szCs w:val="22"/>
              </w:rPr>
              <w:t>CAS je vybavena</w:t>
            </w:r>
            <w:r>
              <w:t xml:space="preserve"> </w:t>
            </w:r>
            <w:r w:rsidRPr="00AD12EB">
              <w:rPr>
                <w:rFonts w:asciiTheme="minorHAnsi" w:hAnsiTheme="minorHAnsi" w:cstheme="minorHAnsi"/>
                <w:sz w:val="22"/>
                <w:szCs w:val="22"/>
              </w:rPr>
              <w:t>hlavními vnějšími zpětnými zrcátky elektricky vyhřívanými a elektricky nastavitelnými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4083C81" w14:textId="4A191CBF" w:rsidR="00567EF2" w:rsidRPr="0046737F" w:rsidRDefault="00567EF2" w:rsidP="00567EF2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567EF2" w14:paraId="59333096" w14:textId="77777777" w:rsidTr="00567EF2">
        <w:trPr>
          <w:trHeight w:val="510"/>
          <w:jc w:val="center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9036709" w14:textId="142F9636" w:rsidR="00567EF2" w:rsidRDefault="00DA5EA4" w:rsidP="00567EF2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164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294AEBF" w14:textId="1467014B" w:rsidR="00567EF2" w:rsidRPr="00F16215" w:rsidRDefault="00567EF2" w:rsidP="00567EF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2477E">
              <w:rPr>
                <w:rFonts w:asciiTheme="minorHAnsi" w:hAnsiTheme="minorHAnsi" w:cstheme="minorHAnsi"/>
                <w:sz w:val="22"/>
                <w:szCs w:val="22"/>
              </w:rPr>
              <w:t>CAS je vybavena</w:t>
            </w:r>
            <w:r>
              <w:t xml:space="preserve"> </w:t>
            </w:r>
            <w:r w:rsidRPr="00AD12EB">
              <w:rPr>
                <w:rFonts w:asciiTheme="minorHAnsi" w:hAnsiTheme="minorHAnsi" w:cstheme="minorHAnsi"/>
                <w:sz w:val="22"/>
                <w:szCs w:val="22"/>
              </w:rPr>
              <w:t>připojením pomocného pohonu čerpadla PTO pouze při zařazení neutrálu „N“, jízda CAS s připojeným PTO je možná až po přiřazení PTO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D008D22" w14:textId="4070A839" w:rsidR="00567EF2" w:rsidRPr="0046737F" w:rsidRDefault="00567EF2" w:rsidP="00567EF2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567EF2" w14:paraId="7D57DB44" w14:textId="77777777" w:rsidTr="00567EF2">
        <w:trPr>
          <w:trHeight w:val="510"/>
          <w:jc w:val="center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BDBBF2A" w14:textId="377AE782" w:rsidR="00567EF2" w:rsidRDefault="00DA5EA4" w:rsidP="00567EF2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165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8416B79" w14:textId="4B617574" w:rsidR="00567EF2" w:rsidRPr="00F16215" w:rsidRDefault="00567EF2" w:rsidP="00567EF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2477E">
              <w:rPr>
                <w:rFonts w:asciiTheme="minorHAnsi" w:hAnsiTheme="minorHAnsi" w:cstheme="minorHAnsi"/>
                <w:sz w:val="22"/>
                <w:szCs w:val="22"/>
              </w:rPr>
              <w:t>CAS je vybavena</w:t>
            </w:r>
            <w:r>
              <w:t xml:space="preserve"> </w:t>
            </w:r>
            <w:r w:rsidRPr="002832B9">
              <w:rPr>
                <w:rFonts w:asciiTheme="minorHAnsi" w:hAnsiTheme="minorHAnsi" w:cstheme="minorHAnsi"/>
                <w:sz w:val="22"/>
                <w:szCs w:val="22"/>
              </w:rPr>
              <w:t>vnější sluneční clonou se zabudovanými přídavnými LED dálkovými světly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0C4EA28" w14:textId="3CF26E92" w:rsidR="00567EF2" w:rsidRPr="0046737F" w:rsidRDefault="00567EF2" w:rsidP="00567EF2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567EF2" w14:paraId="5D60BB77" w14:textId="77777777" w:rsidTr="00567EF2">
        <w:trPr>
          <w:trHeight w:val="510"/>
          <w:jc w:val="center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E83BEA2" w14:textId="09B81121" w:rsidR="00567EF2" w:rsidRDefault="00DA5EA4" w:rsidP="00567EF2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166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F351B4E" w14:textId="380A22C7" w:rsidR="00567EF2" w:rsidRPr="00F16215" w:rsidRDefault="00567EF2" w:rsidP="00567EF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2477E">
              <w:rPr>
                <w:rFonts w:asciiTheme="minorHAnsi" w:hAnsiTheme="minorHAnsi" w:cstheme="minorHAnsi"/>
                <w:sz w:val="22"/>
                <w:szCs w:val="22"/>
              </w:rPr>
              <w:t>CAS je vybavena</w:t>
            </w:r>
            <w:r>
              <w:t xml:space="preserve"> </w:t>
            </w:r>
            <w:r w:rsidRPr="002832B9">
              <w:rPr>
                <w:rFonts w:asciiTheme="minorHAnsi" w:hAnsiTheme="minorHAnsi" w:cstheme="minorHAnsi"/>
                <w:sz w:val="22"/>
                <w:szCs w:val="22"/>
              </w:rPr>
              <w:t xml:space="preserve">dvěma tažnými body v zadní části CAS, osazenými třmeny o možném zatížení nejméně 90 </w:t>
            </w:r>
            <w:proofErr w:type="spellStart"/>
            <w:r w:rsidRPr="002832B9">
              <w:rPr>
                <w:rFonts w:asciiTheme="minorHAnsi" w:hAnsiTheme="minorHAnsi" w:cstheme="minorHAnsi"/>
                <w:sz w:val="22"/>
                <w:szCs w:val="22"/>
              </w:rPr>
              <w:t>kN</w:t>
            </w:r>
            <w:proofErr w:type="spellEnd"/>
            <w:r w:rsidRPr="002832B9">
              <w:rPr>
                <w:rFonts w:asciiTheme="minorHAnsi" w:hAnsiTheme="minorHAnsi" w:cstheme="minorHAnsi"/>
                <w:sz w:val="22"/>
                <w:szCs w:val="22"/>
              </w:rPr>
              <w:t xml:space="preserve"> při přímém zatížení na každém třmenu, a v přední části CAS závěsem pro nouzové odtažení CAS na tažné tyči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36539A2" w14:textId="3B88A50A" w:rsidR="00567EF2" w:rsidRPr="0046737F" w:rsidRDefault="00567EF2" w:rsidP="00567EF2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567EF2" w14:paraId="6916880D" w14:textId="77777777" w:rsidTr="00567EF2">
        <w:trPr>
          <w:trHeight w:val="510"/>
          <w:jc w:val="center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304A63C" w14:textId="4784ED37" w:rsidR="00567EF2" w:rsidRDefault="00DA5EA4" w:rsidP="00567EF2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167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46A3C1D" w14:textId="782ADA55" w:rsidR="00567EF2" w:rsidRPr="00F16215" w:rsidRDefault="00567EF2" w:rsidP="00567EF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2477E">
              <w:rPr>
                <w:rFonts w:asciiTheme="minorHAnsi" w:hAnsiTheme="minorHAnsi" w:cstheme="minorHAnsi"/>
                <w:sz w:val="22"/>
                <w:szCs w:val="22"/>
              </w:rPr>
              <w:t>CAS je vybavena</w:t>
            </w:r>
            <w:r>
              <w:t xml:space="preserve"> </w:t>
            </w:r>
            <w:r w:rsidRPr="002832B9">
              <w:rPr>
                <w:rFonts w:asciiTheme="minorHAnsi" w:hAnsiTheme="minorHAnsi" w:cstheme="minorHAnsi"/>
                <w:sz w:val="22"/>
                <w:szCs w:val="22"/>
              </w:rPr>
              <w:t>elektrickým stahováním všech bočních oken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A910917" w14:textId="04304DD9" w:rsidR="00567EF2" w:rsidRPr="0046737F" w:rsidRDefault="00567EF2" w:rsidP="00567EF2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567EF2" w14:paraId="46C55380" w14:textId="77777777" w:rsidTr="00567EF2">
        <w:trPr>
          <w:trHeight w:val="510"/>
          <w:jc w:val="center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06E4C9E" w14:textId="4C588B20" w:rsidR="00567EF2" w:rsidRDefault="00DA5EA4" w:rsidP="00567EF2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168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27E0079" w14:textId="75D6D3D9" w:rsidR="00567EF2" w:rsidRPr="00F16215" w:rsidRDefault="00567EF2" w:rsidP="00567EF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2477E">
              <w:rPr>
                <w:rFonts w:asciiTheme="minorHAnsi" w:hAnsiTheme="minorHAnsi" w:cstheme="minorHAnsi"/>
                <w:sz w:val="22"/>
                <w:szCs w:val="22"/>
              </w:rPr>
              <w:t>CAS je vybavena</w:t>
            </w:r>
            <w:r>
              <w:t xml:space="preserve"> </w:t>
            </w:r>
            <w:r w:rsidRPr="00213075">
              <w:rPr>
                <w:rFonts w:asciiTheme="minorHAnsi" w:hAnsiTheme="minorHAnsi" w:cstheme="minorHAnsi"/>
                <w:sz w:val="22"/>
                <w:szCs w:val="22"/>
              </w:rPr>
              <w:t>nejméně automatickou klimatizací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6E4E8D6" w14:textId="4C272FCF" w:rsidR="00567EF2" w:rsidRPr="0046737F" w:rsidRDefault="00567EF2" w:rsidP="00567EF2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567EF2" w14:paraId="7F2711BC" w14:textId="77777777" w:rsidTr="00567EF2">
        <w:trPr>
          <w:trHeight w:val="510"/>
          <w:jc w:val="center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B2135C9" w14:textId="35CFA37F" w:rsidR="00567EF2" w:rsidRDefault="00DA5EA4" w:rsidP="00567EF2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169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4192327" w14:textId="709DB215" w:rsidR="00567EF2" w:rsidRPr="00F16215" w:rsidRDefault="00567EF2" w:rsidP="00567EF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2477E">
              <w:rPr>
                <w:rFonts w:asciiTheme="minorHAnsi" w:hAnsiTheme="minorHAnsi" w:cstheme="minorHAnsi"/>
                <w:sz w:val="22"/>
                <w:szCs w:val="22"/>
              </w:rPr>
              <w:t>CAS je vybavena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13075">
              <w:rPr>
                <w:rFonts w:asciiTheme="minorHAnsi" w:hAnsiTheme="minorHAnsi" w:cstheme="minorHAnsi"/>
                <w:sz w:val="22"/>
                <w:szCs w:val="22"/>
              </w:rPr>
              <w:t>vyhřívaným čelním sklem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36685C8" w14:textId="1661F7F6" w:rsidR="00567EF2" w:rsidRPr="0046737F" w:rsidRDefault="00567EF2" w:rsidP="00567EF2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567EF2" w14:paraId="114F69D3" w14:textId="77777777" w:rsidTr="00567EF2">
        <w:trPr>
          <w:trHeight w:val="510"/>
          <w:jc w:val="center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8E04F76" w14:textId="32E52521" w:rsidR="00567EF2" w:rsidRDefault="00DA5EA4" w:rsidP="00567EF2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170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0552693" w14:textId="34A293B8" w:rsidR="00567EF2" w:rsidRPr="00F16215" w:rsidRDefault="00567EF2" w:rsidP="00567EF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13075">
              <w:rPr>
                <w:rFonts w:asciiTheme="minorHAnsi" w:hAnsiTheme="minorHAnsi" w:cstheme="minorHAnsi"/>
                <w:sz w:val="22"/>
                <w:szCs w:val="22"/>
              </w:rPr>
              <w:t xml:space="preserve">CAS je </w:t>
            </w:r>
            <w:r w:rsidRPr="00E50EEB">
              <w:rPr>
                <w:rFonts w:asciiTheme="minorHAnsi" w:hAnsiTheme="minorHAnsi" w:cstheme="minorHAnsi"/>
                <w:sz w:val="22"/>
                <w:szCs w:val="22"/>
              </w:rPr>
              <w:t>schopna statické stability při bočním náklonu nejméně 30°, doloženým ověřenou kopií protokolu o zkoušce.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DB5C4E6" w14:textId="47725116" w:rsidR="00567EF2" w:rsidRPr="0046737F" w:rsidRDefault="00567EF2" w:rsidP="00567EF2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586C6F" w14:paraId="6D025EE3" w14:textId="77777777" w:rsidTr="00DA5EA4">
        <w:trPr>
          <w:trHeight w:val="510"/>
          <w:jc w:val="center"/>
        </w:trPr>
        <w:tc>
          <w:tcPr>
            <w:tcW w:w="910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5F80D899" w14:textId="0B4CA018" w:rsidR="00586C6F" w:rsidRPr="00DA5EA4" w:rsidRDefault="00586C6F">
            <w:pPr>
              <w:widowControl w:val="0"/>
              <w:jc w:val="center"/>
              <w:rPr>
                <w:rFonts w:asciiTheme="minorHAnsi" w:hAnsiTheme="minorHAnsi" w:cstheme="minorHAnsi"/>
                <w:b/>
                <w:iCs/>
                <w:sz w:val="22"/>
                <w:szCs w:val="22"/>
                <w:lang w:eastAsia="en-US" w:bidi="en-US"/>
              </w:rPr>
            </w:pPr>
            <w:r w:rsidRPr="00DA5EA4">
              <w:rPr>
                <w:rFonts w:asciiTheme="minorHAnsi" w:hAnsiTheme="minorHAnsi" w:cstheme="minorHAnsi"/>
                <w:b/>
                <w:iCs/>
                <w:sz w:val="22"/>
                <w:szCs w:val="22"/>
                <w:lang w:eastAsia="en-US" w:bidi="en-US"/>
              </w:rPr>
              <w:t xml:space="preserve">Požadavky na </w:t>
            </w:r>
            <w:r w:rsidR="00661C42" w:rsidRPr="00DA5EA4">
              <w:rPr>
                <w:rFonts w:asciiTheme="minorHAnsi" w:hAnsiTheme="minorHAnsi" w:cstheme="minorHAnsi"/>
                <w:b/>
                <w:iCs/>
                <w:sz w:val="22"/>
                <w:szCs w:val="22"/>
                <w:lang w:eastAsia="en-US" w:bidi="en-US"/>
              </w:rPr>
              <w:t>zvýrazňující prvky CAS</w:t>
            </w:r>
          </w:p>
        </w:tc>
      </w:tr>
      <w:tr w:rsidR="00DA5EA4" w14:paraId="164F2668" w14:textId="77777777" w:rsidTr="00567EF2">
        <w:trPr>
          <w:trHeight w:val="510"/>
          <w:jc w:val="center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E869D48" w14:textId="020C7861" w:rsidR="00DA5EA4" w:rsidRDefault="00D03797" w:rsidP="00DA5EA4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171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D4CB0E4" w14:textId="39CF887E" w:rsidR="00DA5EA4" w:rsidRPr="00C7531E" w:rsidRDefault="00DA5EA4" w:rsidP="00DA5EA4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C6795">
              <w:rPr>
                <w:rFonts w:asciiTheme="minorHAnsi" w:hAnsiTheme="minorHAnsi" w:cstheme="minorHAnsi"/>
                <w:sz w:val="22"/>
                <w:szCs w:val="22"/>
              </w:rPr>
              <w:t xml:space="preserve">CAS je v zadní části vybavena LED světelným zařízením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5C6795">
              <w:rPr>
                <w:rFonts w:asciiTheme="minorHAnsi" w:hAnsiTheme="minorHAnsi" w:cstheme="minorHAnsi"/>
                <w:sz w:val="22"/>
                <w:szCs w:val="22"/>
              </w:rPr>
              <w:t xml:space="preserve">v provedení „alej“ vyzařujícím světlo oranžové barvy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5C6795">
              <w:rPr>
                <w:rFonts w:asciiTheme="minorHAnsi" w:hAnsiTheme="minorHAnsi" w:cstheme="minorHAnsi"/>
                <w:sz w:val="22"/>
                <w:szCs w:val="22"/>
              </w:rPr>
              <w:t>a tvořeným nejméně 8 svítilnami (každá s nejméně 3 diodami).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22AFD96" w14:textId="707DB6CE" w:rsidR="00DA5EA4" w:rsidRPr="0046737F" w:rsidRDefault="00DA5EA4" w:rsidP="00DA5EA4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DA5EA4" w14:paraId="19940521" w14:textId="77777777" w:rsidTr="00567EF2">
        <w:trPr>
          <w:trHeight w:val="510"/>
          <w:jc w:val="center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5811F1F" w14:textId="4A0E36FD" w:rsidR="00DA5EA4" w:rsidRDefault="00D03797" w:rsidP="00DA5EA4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172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593E311" w14:textId="4FBC950B" w:rsidR="00DA5EA4" w:rsidRPr="00C7531E" w:rsidRDefault="00DA5EA4" w:rsidP="00DA5EA4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01694">
              <w:rPr>
                <w:rFonts w:asciiTheme="minorHAnsi" w:hAnsiTheme="minorHAnsi" w:cstheme="minorHAnsi"/>
                <w:sz w:val="22"/>
                <w:szCs w:val="22"/>
              </w:rPr>
              <w:t>Světelné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501694">
              <w:rPr>
                <w:rFonts w:asciiTheme="minorHAnsi" w:hAnsiTheme="minorHAnsi" w:cstheme="minorHAnsi"/>
                <w:sz w:val="22"/>
                <w:szCs w:val="22"/>
              </w:rPr>
              <w:t>zařízení umožňuje pracovat nejméně ve 3 režimech – směrování vlevo, výstražný mód a směrování vpravo.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7AF84A" w14:textId="21DAF2B3" w:rsidR="00DA5EA4" w:rsidRPr="0046737F" w:rsidRDefault="00DA5EA4" w:rsidP="00DA5EA4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DA5EA4" w14:paraId="1F297B06" w14:textId="77777777" w:rsidTr="00567EF2">
        <w:trPr>
          <w:trHeight w:val="510"/>
          <w:jc w:val="center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E957916" w14:textId="4339958F" w:rsidR="00DA5EA4" w:rsidRDefault="00D03797" w:rsidP="00DA5EA4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173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7532061" w14:textId="10C27F50" w:rsidR="00DA5EA4" w:rsidRPr="00C7531E" w:rsidRDefault="00DA5EA4" w:rsidP="00DA5EA4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761AF1">
              <w:rPr>
                <w:rFonts w:asciiTheme="minorHAnsi" w:hAnsiTheme="minorHAnsi" w:cstheme="minorHAnsi"/>
                <w:sz w:val="22"/>
                <w:szCs w:val="22"/>
              </w:rPr>
              <w:t xml:space="preserve">Ovládací prvky a signalizace činnosti jsou umístěny v dosahu sedadla řidiče, u CAS s datovou sběrnicí k řízení provozu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761AF1">
              <w:rPr>
                <w:rFonts w:asciiTheme="minorHAnsi" w:hAnsiTheme="minorHAnsi" w:cstheme="minorHAnsi"/>
                <w:sz w:val="22"/>
                <w:szCs w:val="22"/>
              </w:rPr>
              <w:t>v prostoru čerpacího zařízení.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B0DE57B" w14:textId="679D8C39" w:rsidR="00DA5EA4" w:rsidRPr="0046737F" w:rsidRDefault="00DA5EA4" w:rsidP="00DA5EA4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DA5EA4" w14:paraId="4966427A" w14:textId="77777777" w:rsidTr="00567EF2">
        <w:trPr>
          <w:trHeight w:val="510"/>
          <w:jc w:val="center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56158C5" w14:textId="0230449B" w:rsidR="00DA5EA4" w:rsidRDefault="00D03797" w:rsidP="00DA5EA4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174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2972AE6" w14:textId="1A779BA4" w:rsidR="00DA5EA4" w:rsidRPr="00C7531E" w:rsidRDefault="00DA5EA4" w:rsidP="00DA5EA4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Z</w:t>
            </w:r>
            <w:r w:rsidRPr="00761AF1">
              <w:rPr>
                <w:rFonts w:asciiTheme="minorHAnsi" w:hAnsiTheme="minorHAnsi" w:cstheme="minorHAnsi"/>
                <w:sz w:val="22"/>
                <w:szCs w:val="22"/>
              </w:rPr>
              <w:t>apojení světelného zařízení znemožňuje jeho užití za jízdy CAS.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C558F47" w14:textId="221966B0" w:rsidR="00DA5EA4" w:rsidRPr="0046737F" w:rsidRDefault="00DA5EA4" w:rsidP="00DA5EA4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DA5EA4" w14:paraId="66841599" w14:textId="77777777" w:rsidTr="00567EF2">
        <w:trPr>
          <w:trHeight w:val="510"/>
          <w:jc w:val="center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311182F" w14:textId="43FE7E44" w:rsidR="00DA5EA4" w:rsidRDefault="00D03797" w:rsidP="00DA5EA4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175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1D9C96B" w14:textId="67633E9A" w:rsidR="00DA5EA4" w:rsidRPr="00C7531E" w:rsidRDefault="00DA5EA4" w:rsidP="00DA5EA4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C6062">
              <w:rPr>
                <w:rFonts w:asciiTheme="minorHAnsi" w:hAnsiTheme="minorHAnsi" w:cstheme="minorHAnsi"/>
                <w:sz w:val="22"/>
                <w:szCs w:val="22"/>
              </w:rPr>
              <w:t xml:space="preserve">Karoserie zásahového požárního automobilu je provedena jednotně v jasně červené barvě. Pro barevnou úpravu CAS je </w:t>
            </w:r>
            <w:r w:rsidRPr="00CC6062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použita bílá barva odstínu RAL 9003 podle vzorníku RAL 841 GL nebo obdobná barva (celková barevná definice </w:t>
            </w:r>
            <w:proofErr w:type="spellStart"/>
            <w:r w:rsidRPr="00CC6062">
              <w:rPr>
                <w:rFonts w:asciiTheme="minorHAnsi" w:hAnsiTheme="minorHAnsi" w:cstheme="minorHAnsi"/>
                <w:sz w:val="22"/>
                <w:szCs w:val="22"/>
              </w:rPr>
              <w:t>δE</w:t>
            </w:r>
            <w:proofErr w:type="spellEnd"/>
            <w:r w:rsidRPr="00CC6062">
              <w:rPr>
                <w:rFonts w:asciiTheme="minorHAnsi" w:hAnsiTheme="minorHAnsi" w:cstheme="minorHAnsi"/>
                <w:sz w:val="22"/>
                <w:szCs w:val="22"/>
              </w:rPr>
              <w:t xml:space="preserve"> ≤ 3 od etalonu) a červená barva odstínu RAL 3020 podle vzorníku RAL 841 GL nebo obdobná barva (celková barevná definice </w:t>
            </w:r>
            <w:proofErr w:type="spellStart"/>
            <w:r w:rsidRPr="00CC6062">
              <w:rPr>
                <w:rFonts w:asciiTheme="minorHAnsi" w:hAnsiTheme="minorHAnsi" w:cstheme="minorHAnsi"/>
                <w:sz w:val="22"/>
                <w:szCs w:val="22"/>
              </w:rPr>
              <w:t>δE</w:t>
            </w:r>
            <w:proofErr w:type="spellEnd"/>
            <w:r w:rsidRPr="00CC6062">
              <w:rPr>
                <w:rFonts w:asciiTheme="minorHAnsi" w:hAnsiTheme="minorHAnsi" w:cstheme="minorHAnsi"/>
                <w:sz w:val="22"/>
                <w:szCs w:val="22"/>
              </w:rPr>
              <w:t xml:space="preserve"> ≤ 3 od etalonu). 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B1101EF" w14:textId="43852AB4" w:rsidR="00DA5EA4" w:rsidRPr="0046737F" w:rsidRDefault="00DA5EA4" w:rsidP="00DA5EA4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lastRenderedPageBreak/>
              <w:fldChar w:fldCharType="begin"/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DA5EA4" w14:paraId="71BBEFF1" w14:textId="77777777" w:rsidTr="00567EF2">
        <w:trPr>
          <w:trHeight w:val="510"/>
          <w:jc w:val="center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1D588B3" w14:textId="38677819" w:rsidR="00DA5EA4" w:rsidRDefault="00D03797" w:rsidP="00DA5EA4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176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7EA1458" w14:textId="7A0B9C1B" w:rsidR="00DA5EA4" w:rsidRPr="00C7531E" w:rsidRDefault="00DA5EA4" w:rsidP="00DA5EA4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C6062">
              <w:rPr>
                <w:rFonts w:asciiTheme="minorHAnsi" w:hAnsiTheme="minorHAnsi" w:cstheme="minorHAnsi"/>
                <w:sz w:val="22"/>
                <w:szCs w:val="22"/>
              </w:rPr>
              <w:t xml:space="preserve">Bílý </w:t>
            </w:r>
            <w:r w:rsidRPr="00E50EEB">
              <w:rPr>
                <w:rFonts w:asciiTheme="minorHAnsi" w:hAnsiTheme="minorHAnsi" w:cstheme="minorHAnsi"/>
                <w:sz w:val="22"/>
                <w:szCs w:val="22"/>
              </w:rPr>
              <w:t xml:space="preserve">vodorovný </w:t>
            </w:r>
            <w:proofErr w:type="spellStart"/>
            <w:r w:rsidRPr="00E50EEB">
              <w:rPr>
                <w:rFonts w:asciiTheme="minorHAnsi" w:hAnsiTheme="minorHAnsi" w:cstheme="minorHAnsi"/>
                <w:sz w:val="22"/>
                <w:szCs w:val="22"/>
              </w:rPr>
              <w:t>retroreflexní</w:t>
            </w:r>
            <w:proofErr w:type="spellEnd"/>
            <w:r w:rsidRPr="00E50EEB">
              <w:rPr>
                <w:rFonts w:asciiTheme="minorHAnsi" w:hAnsiTheme="minorHAnsi" w:cstheme="minorHAnsi"/>
                <w:sz w:val="22"/>
                <w:szCs w:val="22"/>
              </w:rPr>
              <w:t xml:space="preserve"> pruh je umístěn po obou stranách CAS a je veden i přes postranní roletky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A1B3B3A" w14:textId="595DB05C" w:rsidR="00DA5EA4" w:rsidRPr="0046737F" w:rsidRDefault="00DA5EA4" w:rsidP="00DA5EA4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DA5EA4" w14:paraId="22AE9ABD" w14:textId="77777777" w:rsidTr="00567EF2">
        <w:trPr>
          <w:trHeight w:val="510"/>
          <w:jc w:val="center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1F0E284" w14:textId="6095EAE9" w:rsidR="00DA5EA4" w:rsidRDefault="00D03797" w:rsidP="00DA5EA4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177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12EC66F" w14:textId="4A5CA99B" w:rsidR="00DA5EA4" w:rsidRPr="00C7531E" w:rsidRDefault="00DA5EA4" w:rsidP="00DA5EA4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V</w:t>
            </w:r>
            <w:r w:rsidRPr="008F55FF">
              <w:rPr>
                <w:rFonts w:asciiTheme="minorHAnsi" w:hAnsiTheme="minorHAnsi" w:cstheme="minorHAnsi"/>
                <w:sz w:val="22"/>
                <w:szCs w:val="22"/>
              </w:rPr>
              <w:t xml:space="preserve">odorovný </w:t>
            </w:r>
            <w:proofErr w:type="spellStart"/>
            <w:r w:rsidRPr="008F55FF">
              <w:rPr>
                <w:rFonts w:asciiTheme="minorHAnsi" w:hAnsiTheme="minorHAnsi" w:cstheme="minorHAnsi"/>
                <w:sz w:val="22"/>
                <w:szCs w:val="22"/>
              </w:rPr>
              <w:t>retroreflexní</w:t>
            </w:r>
            <w:proofErr w:type="spellEnd"/>
            <w:r w:rsidRPr="008F55FF">
              <w:rPr>
                <w:rFonts w:asciiTheme="minorHAnsi" w:hAnsiTheme="minorHAnsi" w:cstheme="minorHAnsi"/>
                <w:sz w:val="22"/>
                <w:szCs w:val="22"/>
              </w:rPr>
              <w:t xml:space="preserve"> pruh žlutozelené barvy o výšce 60 mm, na přední části kabiny a na boku zásahového požárního automobilu, umístěný pod okny kabiny zásahového požárního automobilu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A7F5A0E" w14:textId="7A439B93" w:rsidR="00DA5EA4" w:rsidRPr="0046737F" w:rsidRDefault="00DA5EA4" w:rsidP="00DA5EA4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DA5EA4" w14:paraId="7BF1E500" w14:textId="77777777" w:rsidTr="00567EF2">
        <w:trPr>
          <w:trHeight w:val="510"/>
          <w:jc w:val="center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F72FB5C" w14:textId="701B33B4" w:rsidR="00DA5EA4" w:rsidRDefault="00D03797" w:rsidP="00DA5EA4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178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921C2D4" w14:textId="67A1921F" w:rsidR="00DA5EA4" w:rsidRPr="00C7531E" w:rsidRDefault="00DA5EA4" w:rsidP="00DA5EA4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50EEB">
              <w:rPr>
                <w:rFonts w:asciiTheme="minorHAnsi" w:hAnsiTheme="minorHAnsi" w:cstheme="minorHAnsi"/>
                <w:sz w:val="22"/>
                <w:szCs w:val="22"/>
              </w:rPr>
              <w:t xml:space="preserve">Vodorovný </w:t>
            </w:r>
            <w:proofErr w:type="spellStart"/>
            <w:r w:rsidRPr="00E50EEB">
              <w:rPr>
                <w:rFonts w:asciiTheme="minorHAnsi" w:hAnsiTheme="minorHAnsi" w:cstheme="minorHAnsi"/>
                <w:sz w:val="22"/>
                <w:szCs w:val="22"/>
              </w:rPr>
              <w:t>retroreflexní</w:t>
            </w:r>
            <w:proofErr w:type="spellEnd"/>
            <w:r w:rsidRPr="00E50EEB">
              <w:rPr>
                <w:rFonts w:asciiTheme="minorHAnsi" w:hAnsiTheme="minorHAnsi" w:cstheme="minorHAnsi"/>
                <w:sz w:val="22"/>
                <w:szCs w:val="22"/>
              </w:rPr>
              <w:t xml:space="preserve"> pruh bílé barvy o výšce 200 až 300 mm, na přední části kabiny a</w:t>
            </w:r>
            <w:r w:rsidRPr="00BF4C64">
              <w:rPr>
                <w:rFonts w:asciiTheme="minorHAnsi" w:hAnsiTheme="minorHAnsi" w:cstheme="minorHAnsi"/>
                <w:sz w:val="22"/>
                <w:szCs w:val="22"/>
              </w:rPr>
              <w:t xml:space="preserve"> na boku zásahového požárního automobilu, umístěný 8 až 15 mm pod spodním okrajem žlutozeleného vodorovného </w:t>
            </w:r>
            <w:proofErr w:type="spellStart"/>
            <w:r w:rsidRPr="00BF4C64">
              <w:rPr>
                <w:rFonts w:asciiTheme="minorHAnsi" w:hAnsiTheme="minorHAnsi" w:cstheme="minorHAnsi"/>
                <w:sz w:val="22"/>
                <w:szCs w:val="22"/>
              </w:rPr>
              <w:t>retroreflexního</w:t>
            </w:r>
            <w:proofErr w:type="spellEnd"/>
            <w:r w:rsidRPr="00BF4C64">
              <w:rPr>
                <w:rFonts w:asciiTheme="minorHAnsi" w:hAnsiTheme="minorHAnsi" w:cstheme="minorHAnsi"/>
                <w:sz w:val="22"/>
                <w:szCs w:val="22"/>
              </w:rPr>
              <w:t xml:space="preserve"> pruhu o výšce 60</w:t>
            </w:r>
            <w:r w:rsidR="00175B4C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BF4C64">
              <w:rPr>
                <w:rFonts w:asciiTheme="minorHAnsi" w:hAnsiTheme="minorHAnsi" w:cstheme="minorHAnsi"/>
                <w:sz w:val="22"/>
                <w:szCs w:val="22"/>
              </w:rPr>
              <w:t>mm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3C00A7" w14:textId="0EB454A9" w:rsidR="00DA5EA4" w:rsidRPr="0046737F" w:rsidRDefault="00DA5EA4" w:rsidP="00DA5EA4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DA5EA4" w14:paraId="0DA034C1" w14:textId="77777777" w:rsidTr="00567EF2">
        <w:trPr>
          <w:trHeight w:val="510"/>
          <w:jc w:val="center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9EB2524" w14:textId="0319E840" w:rsidR="00DA5EA4" w:rsidRDefault="00D03797" w:rsidP="00DA5EA4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179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CFC9E89" w14:textId="1F16FC3B" w:rsidR="00DA5EA4" w:rsidRPr="00C7531E" w:rsidRDefault="00DA5EA4" w:rsidP="00DA5EA4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V</w:t>
            </w:r>
            <w:r w:rsidRPr="0067413B">
              <w:rPr>
                <w:rFonts w:asciiTheme="minorHAnsi" w:hAnsiTheme="minorHAnsi" w:cstheme="minorHAnsi"/>
                <w:sz w:val="22"/>
                <w:szCs w:val="22"/>
              </w:rPr>
              <w:t xml:space="preserve">odorovný </w:t>
            </w:r>
            <w:proofErr w:type="spellStart"/>
            <w:r w:rsidRPr="0067413B">
              <w:rPr>
                <w:rFonts w:asciiTheme="minorHAnsi" w:hAnsiTheme="minorHAnsi" w:cstheme="minorHAnsi"/>
                <w:sz w:val="22"/>
                <w:szCs w:val="22"/>
              </w:rPr>
              <w:t>retroreflexní</w:t>
            </w:r>
            <w:proofErr w:type="spellEnd"/>
            <w:r w:rsidRPr="0067413B">
              <w:rPr>
                <w:rFonts w:asciiTheme="minorHAnsi" w:hAnsiTheme="minorHAnsi" w:cstheme="minorHAnsi"/>
                <w:sz w:val="22"/>
                <w:szCs w:val="22"/>
              </w:rPr>
              <w:t xml:space="preserve"> pruh žlutozelené barvy o výšce 80 mm, na boku zásahového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67413B">
              <w:rPr>
                <w:rFonts w:asciiTheme="minorHAnsi" w:hAnsiTheme="minorHAnsi" w:cstheme="minorHAnsi"/>
                <w:sz w:val="22"/>
                <w:szCs w:val="22"/>
              </w:rPr>
              <w:t>požárního automobilu, umístěný ve spodní části karoserie zásahového požárního automobilu,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67413B">
              <w:rPr>
                <w:rFonts w:asciiTheme="minorHAnsi" w:hAnsiTheme="minorHAnsi" w:cstheme="minorHAnsi"/>
                <w:sz w:val="22"/>
                <w:szCs w:val="22"/>
              </w:rPr>
              <w:t xml:space="preserve">Barevná úprava CAS je doplněna o </w:t>
            </w:r>
            <w:proofErr w:type="spellStart"/>
            <w:r w:rsidRPr="0067413B">
              <w:rPr>
                <w:rFonts w:asciiTheme="minorHAnsi" w:hAnsiTheme="minorHAnsi" w:cstheme="minorHAnsi"/>
                <w:sz w:val="22"/>
                <w:szCs w:val="22"/>
              </w:rPr>
              <w:t>retroreflexní</w:t>
            </w:r>
            <w:proofErr w:type="spellEnd"/>
            <w:r w:rsidRPr="0067413B">
              <w:rPr>
                <w:rFonts w:asciiTheme="minorHAnsi" w:hAnsiTheme="minorHAnsi" w:cstheme="minorHAnsi"/>
                <w:sz w:val="22"/>
                <w:szCs w:val="22"/>
              </w:rPr>
              <w:t xml:space="preserve"> zvýrazňující prvky v provedení odstínu RAL 1026 podle vzorníku RAL 841 GL nebo obdobná barva.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25ABA0C" w14:textId="37208D6B" w:rsidR="00DA5EA4" w:rsidRPr="0046737F" w:rsidRDefault="00DA5EA4" w:rsidP="00DA5EA4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B668F3" w14:paraId="0BC1FEF1" w14:textId="77777777" w:rsidTr="00567EF2">
        <w:trPr>
          <w:trHeight w:val="510"/>
          <w:jc w:val="center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D015DAD" w14:textId="55DA759D" w:rsidR="00B668F3" w:rsidRDefault="004211AF" w:rsidP="00DA5EA4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180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B204BFB" w14:textId="77777777" w:rsidR="00D44A64" w:rsidRPr="00D44A64" w:rsidRDefault="00D44A64" w:rsidP="00D44A64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44A64">
              <w:rPr>
                <w:rFonts w:asciiTheme="minorHAnsi" w:hAnsiTheme="minorHAnsi" w:cstheme="minorHAnsi"/>
                <w:sz w:val="22"/>
                <w:szCs w:val="22"/>
              </w:rPr>
              <w:t>Doplňkové zvýrazňující prvky tvoří, pokud to konstrukce karoserie umožňuje:</w:t>
            </w:r>
          </w:p>
          <w:p w14:paraId="0186F010" w14:textId="77777777" w:rsidR="00D44A64" w:rsidRDefault="00D44A64" w:rsidP="00D44A64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44A64">
              <w:rPr>
                <w:rFonts w:asciiTheme="minorHAnsi" w:hAnsiTheme="minorHAnsi" w:cstheme="minorHAnsi"/>
                <w:sz w:val="22"/>
                <w:szCs w:val="22"/>
              </w:rPr>
              <w:t xml:space="preserve">vodorovný </w:t>
            </w:r>
            <w:proofErr w:type="spellStart"/>
            <w:r w:rsidRPr="00D44A64">
              <w:rPr>
                <w:rFonts w:asciiTheme="minorHAnsi" w:hAnsiTheme="minorHAnsi" w:cstheme="minorHAnsi"/>
                <w:sz w:val="22"/>
                <w:szCs w:val="22"/>
              </w:rPr>
              <w:t>retroreflexní</w:t>
            </w:r>
            <w:proofErr w:type="spellEnd"/>
            <w:r w:rsidRPr="00D44A64">
              <w:rPr>
                <w:rFonts w:asciiTheme="minorHAnsi" w:hAnsiTheme="minorHAnsi" w:cstheme="minorHAnsi"/>
                <w:sz w:val="22"/>
                <w:szCs w:val="22"/>
              </w:rPr>
              <w:t xml:space="preserve"> pruh žlutozelené barvy o výšce 250 až 310 mm, na boku účelové nástavby zásahového požárního automobilu, umístěný v horní části účelové nástavby zásahového požárního automobilu,</w:t>
            </w:r>
          </w:p>
          <w:p w14:paraId="1EB82831" w14:textId="77777777" w:rsidR="00D44A64" w:rsidRDefault="00D44A64" w:rsidP="00D44A64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44A64">
              <w:rPr>
                <w:rFonts w:asciiTheme="minorHAnsi" w:hAnsiTheme="minorHAnsi" w:cstheme="minorHAnsi"/>
                <w:sz w:val="22"/>
                <w:szCs w:val="22"/>
              </w:rPr>
              <w:t xml:space="preserve">vodorovný </w:t>
            </w:r>
            <w:proofErr w:type="spellStart"/>
            <w:r w:rsidRPr="00D44A64">
              <w:rPr>
                <w:rFonts w:asciiTheme="minorHAnsi" w:hAnsiTheme="minorHAnsi" w:cstheme="minorHAnsi"/>
                <w:sz w:val="22"/>
                <w:szCs w:val="22"/>
              </w:rPr>
              <w:t>retroreflexní</w:t>
            </w:r>
            <w:proofErr w:type="spellEnd"/>
            <w:r w:rsidRPr="00D44A64">
              <w:rPr>
                <w:rFonts w:asciiTheme="minorHAnsi" w:hAnsiTheme="minorHAnsi" w:cstheme="minorHAnsi"/>
                <w:sz w:val="22"/>
                <w:szCs w:val="22"/>
              </w:rPr>
              <w:t xml:space="preserve"> pruh bílé barvy o výšce 200 až 250 mm, na boku účelové nástavby zásahového požárního automobilu, umístěný 8 až 15 mm pod dolním okrajem vodorovného </w:t>
            </w:r>
            <w:proofErr w:type="spellStart"/>
            <w:r w:rsidRPr="00D44A64">
              <w:rPr>
                <w:rFonts w:asciiTheme="minorHAnsi" w:hAnsiTheme="minorHAnsi" w:cstheme="minorHAnsi"/>
                <w:sz w:val="22"/>
                <w:szCs w:val="22"/>
              </w:rPr>
              <w:t>retroreflexního</w:t>
            </w:r>
            <w:proofErr w:type="spellEnd"/>
            <w:r w:rsidRPr="00D44A64">
              <w:rPr>
                <w:rFonts w:asciiTheme="minorHAnsi" w:hAnsiTheme="minorHAnsi" w:cstheme="minorHAnsi"/>
                <w:sz w:val="22"/>
                <w:szCs w:val="22"/>
              </w:rPr>
              <w:t xml:space="preserve"> pruhu žlutozelené barvy o výšce 80 mm,</w:t>
            </w:r>
          </w:p>
          <w:p w14:paraId="12CE3A19" w14:textId="77777777" w:rsidR="00D44A64" w:rsidRDefault="00D44A64" w:rsidP="00D44A64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44A64">
              <w:rPr>
                <w:rFonts w:asciiTheme="minorHAnsi" w:hAnsiTheme="minorHAnsi" w:cstheme="minorHAnsi"/>
                <w:sz w:val="22"/>
                <w:szCs w:val="22"/>
              </w:rPr>
              <w:t xml:space="preserve">šikmé </w:t>
            </w:r>
            <w:proofErr w:type="spellStart"/>
            <w:r w:rsidRPr="00D44A64">
              <w:rPr>
                <w:rFonts w:asciiTheme="minorHAnsi" w:hAnsiTheme="minorHAnsi" w:cstheme="minorHAnsi"/>
                <w:sz w:val="22"/>
                <w:szCs w:val="22"/>
              </w:rPr>
              <w:t>retroreflexní</w:t>
            </w:r>
            <w:proofErr w:type="spellEnd"/>
            <w:r w:rsidRPr="00D44A64">
              <w:rPr>
                <w:rFonts w:asciiTheme="minorHAnsi" w:hAnsiTheme="minorHAnsi" w:cstheme="minorHAnsi"/>
                <w:sz w:val="22"/>
                <w:szCs w:val="22"/>
              </w:rPr>
              <w:t xml:space="preserve"> pruhy (šrafování) ve tvaru převráceného písmene „V“ žlutozelené barvy na zádi zásahového požárního automobilu. Šíře každého šikmého pruhu a vzdálenost mezi nimi je 150 mm. Sklon pruhu je 45°,</w:t>
            </w:r>
          </w:p>
          <w:p w14:paraId="18738F17" w14:textId="22F45784" w:rsidR="00B668F3" w:rsidRPr="00D44A64" w:rsidRDefault="00D44A64" w:rsidP="00D44A64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44A64">
              <w:rPr>
                <w:rFonts w:asciiTheme="minorHAnsi" w:hAnsiTheme="minorHAnsi" w:cstheme="minorHAnsi"/>
                <w:sz w:val="22"/>
                <w:szCs w:val="22"/>
              </w:rPr>
              <w:t>bílé provedení předního nárazníku, blatníků, a případně dalších výrazných prvků karoserie.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44525A5" w14:textId="0D6B5426" w:rsidR="00B668F3" w:rsidRPr="00BA58DC" w:rsidRDefault="00D44A64" w:rsidP="00DA5EA4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DA5EA4" w14:paraId="6DB80282" w14:textId="77777777" w:rsidTr="00567EF2">
        <w:trPr>
          <w:trHeight w:val="510"/>
          <w:jc w:val="center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6149426" w14:textId="5989402D" w:rsidR="00DA5EA4" w:rsidRDefault="00D03797" w:rsidP="00DA5EA4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18</w:t>
            </w:r>
            <w:r w:rsidR="004211AF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E844CF2" w14:textId="3D000218" w:rsidR="00DA5EA4" w:rsidRPr="00C7531E" w:rsidRDefault="00DA5EA4" w:rsidP="00DA5EA4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9663A">
              <w:rPr>
                <w:rFonts w:asciiTheme="minorHAnsi" w:hAnsiTheme="minorHAnsi" w:cstheme="minorHAnsi"/>
                <w:sz w:val="22"/>
                <w:szCs w:val="22"/>
              </w:rPr>
              <w:t xml:space="preserve">Zvýrazňující prvky tvořené </w:t>
            </w:r>
            <w:proofErr w:type="spellStart"/>
            <w:r w:rsidRPr="0089663A">
              <w:rPr>
                <w:rFonts w:asciiTheme="minorHAnsi" w:hAnsiTheme="minorHAnsi" w:cstheme="minorHAnsi"/>
                <w:sz w:val="22"/>
                <w:szCs w:val="22"/>
              </w:rPr>
              <w:t>retroreflexními</w:t>
            </w:r>
            <w:proofErr w:type="spellEnd"/>
            <w:r w:rsidRPr="0089663A">
              <w:rPr>
                <w:rFonts w:asciiTheme="minorHAnsi" w:hAnsiTheme="minorHAnsi" w:cstheme="minorHAnsi"/>
                <w:sz w:val="22"/>
                <w:szCs w:val="22"/>
              </w:rPr>
              <w:t xml:space="preserve"> pruhy jsou vedeny také přes uzávěry úložných prostor.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488C344" w14:textId="76DE1A49" w:rsidR="00DA5EA4" w:rsidRPr="0046737F" w:rsidRDefault="00DA5EA4" w:rsidP="00DA5EA4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D44A64" w14:paraId="3DFF12F2" w14:textId="77777777" w:rsidTr="00567EF2">
        <w:trPr>
          <w:trHeight w:val="510"/>
          <w:jc w:val="center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391FECF" w14:textId="608AFF34" w:rsidR="00D44A64" w:rsidRDefault="004211AF" w:rsidP="004211AF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182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2E908CB" w14:textId="0C18ADF8" w:rsidR="00D44A64" w:rsidRPr="00B006B3" w:rsidRDefault="004211AF" w:rsidP="00DA5EA4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211AF">
              <w:rPr>
                <w:rFonts w:asciiTheme="minorHAnsi" w:hAnsiTheme="minorHAnsi" w:cstheme="minorHAnsi"/>
                <w:sz w:val="22"/>
                <w:szCs w:val="22"/>
              </w:rPr>
              <w:t xml:space="preserve">Vzdálenost mezi dolním okrajem vodorovného </w:t>
            </w:r>
            <w:proofErr w:type="spellStart"/>
            <w:r w:rsidRPr="004211AF">
              <w:rPr>
                <w:rFonts w:asciiTheme="minorHAnsi" w:hAnsiTheme="minorHAnsi" w:cstheme="minorHAnsi"/>
                <w:sz w:val="22"/>
                <w:szCs w:val="22"/>
              </w:rPr>
              <w:t>retroreflexního</w:t>
            </w:r>
            <w:proofErr w:type="spellEnd"/>
            <w:r w:rsidRPr="004211AF">
              <w:rPr>
                <w:rFonts w:asciiTheme="minorHAnsi" w:hAnsiTheme="minorHAnsi" w:cstheme="minorHAnsi"/>
                <w:sz w:val="22"/>
                <w:szCs w:val="22"/>
              </w:rPr>
              <w:t xml:space="preserve"> pruhu žlutozelené barvy o výšce 250 až 310 mm a horním okrajem vodorovného </w:t>
            </w:r>
            <w:proofErr w:type="spellStart"/>
            <w:r w:rsidRPr="004211AF">
              <w:rPr>
                <w:rFonts w:asciiTheme="minorHAnsi" w:hAnsiTheme="minorHAnsi" w:cstheme="minorHAnsi"/>
                <w:sz w:val="22"/>
                <w:szCs w:val="22"/>
              </w:rPr>
              <w:t>retroreflexního</w:t>
            </w:r>
            <w:proofErr w:type="spellEnd"/>
            <w:r w:rsidRPr="004211AF">
              <w:rPr>
                <w:rFonts w:asciiTheme="minorHAnsi" w:hAnsiTheme="minorHAnsi" w:cstheme="minorHAnsi"/>
                <w:sz w:val="22"/>
                <w:szCs w:val="22"/>
              </w:rPr>
              <w:t xml:space="preserve"> pruhu žlutozelené barvy o výšce 60 mm je shodná se vzdáleností mezi dolním okrajem vodorovného </w:t>
            </w:r>
            <w:proofErr w:type="spellStart"/>
            <w:r w:rsidRPr="004211AF">
              <w:rPr>
                <w:rFonts w:asciiTheme="minorHAnsi" w:hAnsiTheme="minorHAnsi" w:cstheme="minorHAnsi"/>
                <w:sz w:val="22"/>
                <w:szCs w:val="22"/>
              </w:rPr>
              <w:t>retroreflexního</w:t>
            </w:r>
            <w:proofErr w:type="spellEnd"/>
            <w:r w:rsidRPr="004211AF">
              <w:rPr>
                <w:rFonts w:asciiTheme="minorHAnsi" w:hAnsiTheme="minorHAnsi" w:cstheme="minorHAnsi"/>
                <w:sz w:val="22"/>
                <w:szCs w:val="22"/>
              </w:rPr>
              <w:t xml:space="preserve"> pruhu bílé barvy o výšce 200 až 300 mm a horním okrajem vodorovného </w:t>
            </w:r>
            <w:proofErr w:type="spellStart"/>
            <w:r w:rsidRPr="004211AF">
              <w:rPr>
                <w:rFonts w:asciiTheme="minorHAnsi" w:hAnsiTheme="minorHAnsi" w:cstheme="minorHAnsi"/>
                <w:sz w:val="22"/>
                <w:szCs w:val="22"/>
              </w:rPr>
              <w:t>retroreflexního</w:t>
            </w:r>
            <w:proofErr w:type="spellEnd"/>
            <w:r w:rsidRPr="004211AF">
              <w:rPr>
                <w:rFonts w:asciiTheme="minorHAnsi" w:hAnsiTheme="minorHAnsi" w:cstheme="minorHAnsi"/>
                <w:sz w:val="22"/>
                <w:szCs w:val="22"/>
              </w:rPr>
              <w:t xml:space="preserve"> pruhu žlutozelené barvy o výšce 80 mm.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1031310" w14:textId="77777777" w:rsidR="00D44A64" w:rsidRPr="00BA58DC" w:rsidRDefault="00D44A64" w:rsidP="00DA5EA4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</w:p>
        </w:tc>
      </w:tr>
      <w:tr w:rsidR="00DA5EA4" w14:paraId="6F115C51" w14:textId="77777777" w:rsidTr="00567EF2">
        <w:trPr>
          <w:trHeight w:val="510"/>
          <w:jc w:val="center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7452A44" w14:textId="3120232E" w:rsidR="00DA5EA4" w:rsidRDefault="00D03797" w:rsidP="00DA5EA4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18</w:t>
            </w:r>
            <w:r w:rsidR="004211AF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3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373420D" w14:textId="58F493AC" w:rsidR="00DA5EA4" w:rsidRPr="00C7531E" w:rsidRDefault="00DA5EA4" w:rsidP="00DA5EA4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006B3">
              <w:rPr>
                <w:rFonts w:asciiTheme="minorHAnsi" w:hAnsiTheme="minorHAnsi" w:cstheme="minorHAnsi"/>
                <w:sz w:val="22"/>
                <w:szCs w:val="22"/>
              </w:rPr>
              <w:t xml:space="preserve">V místech s nesouvislým povrchem nebo jinou povrchovou úpravou karoserie zásahového požárního automobilu je zvýrazňující prvek přerušen, ukončen, nebo veden ve sklonu </w:t>
            </w:r>
            <w:r w:rsidRPr="00B006B3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respektujícím hrany nesouvislého povrchu. Zvýrazňující prvek může být zúžen v místě, kde do něj zasahuje prosklení dveří nebo okna.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7B9D446" w14:textId="41A3493F" w:rsidR="00DA5EA4" w:rsidRPr="0046737F" w:rsidRDefault="00DA5EA4" w:rsidP="00DA5EA4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lastRenderedPageBreak/>
              <w:fldChar w:fldCharType="begin"/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020B7E" w14:paraId="613ED7FA" w14:textId="77777777" w:rsidTr="00CF67F0">
        <w:trPr>
          <w:trHeight w:val="510"/>
          <w:jc w:val="center"/>
        </w:trPr>
        <w:tc>
          <w:tcPr>
            <w:tcW w:w="910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4691C4FC" w14:textId="7785D7DB" w:rsidR="00020B7E" w:rsidRPr="00CF67F0" w:rsidRDefault="00020B7E">
            <w:pPr>
              <w:widowControl w:val="0"/>
              <w:jc w:val="center"/>
              <w:rPr>
                <w:rFonts w:asciiTheme="minorHAnsi" w:hAnsiTheme="minorHAnsi" w:cstheme="minorHAnsi"/>
                <w:b/>
                <w:iCs/>
                <w:sz w:val="22"/>
                <w:szCs w:val="22"/>
                <w:highlight w:val="yellow"/>
                <w:lang w:eastAsia="en-US" w:bidi="en-US"/>
              </w:rPr>
            </w:pPr>
            <w:r w:rsidRPr="00CF67F0">
              <w:rPr>
                <w:rFonts w:asciiTheme="minorHAnsi" w:hAnsiTheme="minorHAnsi" w:cstheme="minorHAnsi"/>
                <w:b/>
                <w:iCs/>
                <w:sz w:val="22"/>
                <w:szCs w:val="22"/>
                <w:lang w:eastAsia="en-US" w:bidi="en-US"/>
              </w:rPr>
              <w:t xml:space="preserve">Požadavky na </w:t>
            </w:r>
            <w:r w:rsidR="0059751F" w:rsidRPr="00CF67F0">
              <w:rPr>
                <w:rFonts w:asciiTheme="minorHAnsi" w:hAnsiTheme="minorHAnsi" w:cstheme="minorHAnsi"/>
                <w:b/>
                <w:iCs/>
                <w:sz w:val="22"/>
                <w:szCs w:val="22"/>
                <w:lang w:eastAsia="en-US" w:bidi="en-US"/>
              </w:rPr>
              <w:t>znaky a nápisy</w:t>
            </w:r>
          </w:p>
        </w:tc>
      </w:tr>
      <w:tr w:rsidR="00CF67F0" w14:paraId="38061DFF" w14:textId="77777777" w:rsidTr="00567EF2">
        <w:trPr>
          <w:trHeight w:val="510"/>
          <w:jc w:val="center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2F08942" w14:textId="2A49F618" w:rsidR="00CF67F0" w:rsidRDefault="004211AF" w:rsidP="00CF67F0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184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0CE70FC" w14:textId="089A185E" w:rsidR="00CF67F0" w:rsidRPr="00C7531E" w:rsidRDefault="00CF67F0" w:rsidP="00CF67F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5350B">
              <w:rPr>
                <w:rFonts w:asciiTheme="minorHAnsi" w:hAnsiTheme="minorHAnsi" w:cstheme="minorHAnsi"/>
                <w:sz w:val="22"/>
                <w:szCs w:val="22"/>
              </w:rPr>
              <w:t>Znak jednotky o výšce 100 až 200 mm je na zásahovém požárním automobilu umístěn na obou bocích kabiny automobilu, v blízkosti označení místa dislokace jednotky.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AD13C61" w14:textId="42F5512F" w:rsidR="00CF67F0" w:rsidRPr="0046737F" w:rsidRDefault="00CF67F0" w:rsidP="00CF67F0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CF67F0" w14:paraId="3F91F9E5" w14:textId="77777777" w:rsidTr="00567EF2">
        <w:trPr>
          <w:trHeight w:val="510"/>
          <w:jc w:val="center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DB9816C" w14:textId="75575DFC" w:rsidR="00CF67F0" w:rsidRDefault="004211AF" w:rsidP="00CF67F0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185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CE0B918" w14:textId="77777777" w:rsidR="00CF67F0" w:rsidRPr="00FE41CB" w:rsidRDefault="00CF67F0" w:rsidP="00CF67F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3194F">
              <w:rPr>
                <w:rFonts w:asciiTheme="minorHAnsi" w:hAnsiTheme="minorHAnsi" w:cstheme="minorHAnsi"/>
                <w:sz w:val="22"/>
                <w:szCs w:val="22"/>
              </w:rPr>
              <w:t>Nápis „HASIČI</w:t>
            </w:r>
            <w:r w:rsidRPr="00FE41CB">
              <w:rPr>
                <w:rFonts w:asciiTheme="minorHAnsi" w:hAnsiTheme="minorHAnsi" w:cstheme="minorHAnsi"/>
                <w:sz w:val="22"/>
                <w:szCs w:val="22"/>
              </w:rPr>
              <w:t>“ o výšce písmen 100 až 250 mm je na zásahovém požárním automobilu umístěn na:</w:t>
            </w:r>
          </w:p>
          <w:p w14:paraId="4F46D6F6" w14:textId="0A6E60AD" w:rsidR="00CF67F0" w:rsidRPr="00FE41CB" w:rsidRDefault="00CF67F0" w:rsidP="00CF67F0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E41CB">
              <w:rPr>
                <w:rFonts w:asciiTheme="minorHAnsi" w:hAnsiTheme="minorHAnsi" w:cstheme="minorHAnsi"/>
                <w:sz w:val="22"/>
                <w:szCs w:val="22"/>
              </w:rPr>
              <w:t>zadní části karoserie,</w:t>
            </w:r>
          </w:p>
          <w:p w14:paraId="30A6F882" w14:textId="3765B789" w:rsidR="00CF67F0" w:rsidRPr="0003194F" w:rsidRDefault="00CF67F0" w:rsidP="00CF67F0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E41CB">
              <w:rPr>
                <w:rFonts w:asciiTheme="minorHAnsi" w:hAnsiTheme="minorHAnsi" w:cstheme="minorHAnsi"/>
                <w:sz w:val="22"/>
                <w:szCs w:val="22"/>
              </w:rPr>
              <w:t>přední části karoserie, pokud zde není umístěn znak jednotky podle předchozího bodu.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09858C3" w14:textId="6B92B2C6" w:rsidR="00CF67F0" w:rsidRPr="0046737F" w:rsidRDefault="00CF67F0" w:rsidP="00CF67F0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CF67F0" w14:paraId="298530A6" w14:textId="77777777" w:rsidTr="00567EF2">
        <w:trPr>
          <w:trHeight w:val="510"/>
          <w:jc w:val="center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8DE9618" w14:textId="04DAD668" w:rsidR="00CF67F0" w:rsidRDefault="004211AF" w:rsidP="00CF67F0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186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E31150D" w14:textId="0B69764D" w:rsidR="00CF67F0" w:rsidRPr="00C7531E" w:rsidRDefault="00CF67F0" w:rsidP="00CF67F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E41CB">
              <w:rPr>
                <w:rFonts w:asciiTheme="minorHAnsi" w:hAnsiTheme="minorHAnsi" w:cstheme="minorHAnsi"/>
                <w:sz w:val="22"/>
                <w:szCs w:val="22"/>
              </w:rPr>
              <w:t xml:space="preserve">Nápis „HASIČI“ o výšce písmen 100 až 250 mm lze na zásahovém požárním automobilu umístit také na obou bocích karoserie, v její horní části poblíž svislé osy automobilu nebo účelové nástavby, tento nápis může být </w:t>
            </w:r>
            <w:r w:rsidR="00FE41CB">
              <w:rPr>
                <w:rFonts w:asciiTheme="minorHAnsi" w:hAnsiTheme="minorHAnsi" w:cstheme="minorHAnsi"/>
                <w:sz w:val="22"/>
                <w:szCs w:val="22"/>
              </w:rPr>
              <w:t xml:space="preserve">na žádost zadavatele </w:t>
            </w:r>
            <w:r w:rsidRPr="00FE41CB">
              <w:rPr>
                <w:rFonts w:asciiTheme="minorHAnsi" w:hAnsiTheme="minorHAnsi" w:cstheme="minorHAnsi"/>
                <w:sz w:val="22"/>
                <w:szCs w:val="22"/>
              </w:rPr>
              <w:t>doplněn názvem místa dislokace zásahového požárního automobilu.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C0150CB" w14:textId="75E15142" w:rsidR="00CF67F0" w:rsidRPr="0046737F" w:rsidRDefault="00CF67F0" w:rsidP="00CF67F0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CF67F0" w14:paraId="759FC73E" w14:textId="77777777" w:rsidTr="00567EF2">
        <w:trPr>
          <w:trHeight w:val="510"/>
          <w:jc w:val="center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5A80CEB" w14:textId="2B7C17EB" w:rsidR="00CF67F0" w:rsidRDefault="004211AF" w:rsidP="00CF67F0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187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B04918D" w14:textId="122934BF" w:rsidR="00CF67F0" w:rsidRPr="00C7531E" w:rsidRDefault="00CF67F0" w:rsidP="00CF67F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80851">
              <w:rPr>
                <w:rFonts w:asciiTheme="minorHAnsi" w:hAnsiTheme="minorHAnsi" w:cstheme="minorHAnsi"/>
                <w:sz w:val="22"/>
                <w:szCs w:val="22"/>
              </w:rPr>
              <w:t>Na zásahovém požárním automobilu je, na přední a zadní straně karoserie, umístěna, v jednom nebo dvou řádcích, volací značka vozidlového komunikačního zařízení. Na přední a zadní straně karoserie se použije nápis s výškou znaků 65 až 100 mm.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950A392" w14:textId="5FF75094" w:rsidR="00CF67F0" w:rsidRPr="0046737F" w:rsidRDefault="00CF67F0" w:rsidP="00CF67F0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CF67F0" w14:paraId="79A20751" w14:textId="77777777" w:rsidTr="00567EF2">
        <w:trPr>
          <w:trHeight w:val="510"/>
          <w:jc w:val="center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DAB8000" w14:textId="60C81351" w:rsidR="00CF67F0" w:rsidRDefault="004211AF" w:rsidP="00CF67F0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188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75A37D3" w14:textId="77215707" w:rsidR="00CF67F0" w:rsidRPr="00C7531E" w:rsidRDefault="00CF67F0" w:rsidP="00CF67F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A01E7">
              <w:rPr>
                <w:rFonts w:asciiTheme="minorHAnsi" w:hAnsiTheme="minorHAnsi" w:cstheme="minorHAnsi"/>
                <w:sz w:val="22"/>
                <w:szCs w:val="22"/>
              </w:rPr>
              <w:t>Nápis použitý na zásahovém požárním automobilu je proveden vodorovně, bezpatkovým kolmým proporcionálním písmem, písmeny velké abecedy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B1C597E" w14:textId="2DDB247E" w:rsidR="00CF67F0" w:rsidRPr="0046737F" w:rsidRDefault="00CF67F0" w:rsidP="00CF67F0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CF67F0" w14:paraId="0010C0A3" w14:textId="77777777" w:rsidTr="00567EF2">
        <w:trPr>
          <w:trHeight w:val="510"/>
          <w:jc w:val="center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3178BE6" w14:textId="4C3A1F9C" w:rsidR="00CF67F0" w:rsidRDefault="004211AF" w:rsidP="00CF67F0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189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95EDA5D" w14:textId="23392E3D" w:rsidR="00CF67F0" w:rsidRPr="00C7531E" w:rsidRDefault="00CF67F0" w:rsidP="00CF67F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Š</w:t>
            </w:r>
            <w:r w:rsidRPr="008217E6">
              <w:rPr>
                <w:rFonts w:asciiTheme="minorHAnsi" w:hAnsiTheme="minorHAnsi" w:cstheme="minorHAnsi"/>
                <w:sz w:val="22"/>
                <w:szCs w:val="22"/>
              </w:rPr>
              <w:t>íře písmena a mezera mezi slovy je 80 % výšky písmena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6EBD329" w14:textId="0EB0A9DF" w:rsidR="00CF67F0" w:rsidRPr="0046737F" w:rsidRDefault="00CF67F0" w:rsidP="00CF67F0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CF67F0" w14:paraId="63B36F1D" w14:textId="77777777" w:rsidTr="00567EF2">
        <w:trPr>
          <w:trHeight w:val="510"/>
          <w:jc w:val="center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DBAE08B" w14:textId="059C0177" w:rsidR="00CF67F0" w:rsidRDefault="004211AF" w:rsidP="00CF67F0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190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544F83C" w14:textId="64C4EF07" w:rsidR="00CF67F0" w:rsidRPr="00C7531E" w:rsidRDefault="00CF67F0" w:rsidP="00CF67F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T</w:t>
            </w:r>
            <w:r w:rsidRPr="006F3F6E">
              <w:rPr>
                <w:rFonts w:asciiTheme="minorHAnsi" w:hAnsiTheme="minorHAnsi" w:cstheme="minorHAnsi"/>
                <w:sz w:val="22"/>
                <w:szCs w:val="22"/>
              </w:rPr>
              <w:t>loušťka čáry je 12 % výšky písmena u nápisů s výškou písmen do 80 mm a 20 % výšky písmena u nápisů s výškou písmen nad 80 mm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1F3DEB3" w14:textId="2A718A02" w:rsidR="00CF67F0" w:rsidRPr="0046737F" w:rsidRDefault="00CF67F0" w:rsidP="00CF67F0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CF67F0" w14:paraId="09B531CC" w14:textId="77777777" w:rsidTr="00567EF2">
        <w:trPr>
          <w:trHeight w:val="510"/>
          <w:jc w:val="center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5BA8F90" w14:textId="096E524A" w:rsidR="00CF67F0" w:rsidRDefault="004211AF" w:rsidP="00CF67F0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191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12273F6" w14:textId="014BFC67" w:rsidR="00CF67F0" w:rsidRPr="00C7531E" w:rsidRDefault="00D24834" w:rsidP="00CF67F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M</w:t>
            </w:r>
            <w:r w:rsidR="00CF67F0" w:rsidRPr="006F3F6E">
              <w:rPr>
                <w:rFonts w:asciiTheme="minorHAnsi" w:hAnsiTheme="minorHAnsi" w:cstheme="minorHAnsi"/>
                <w:sz w:val="22"/>
                <w:szCs w:val="22"/>
              </w:rPr>
              <w:t>ezera mezi řádky je 60 % výšky písmena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1C76687" w14:textId="60C838D4" w:rsidR="00CF67F0" w:rsidRPr="0046737F" w:rsidRDefault="00CF67F0" w:rsidP="00CF67F0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CF67F0" w14:paraId="7DE8B3F3" w14:textId="77777777" w:rsidTr="00567EF2">
        <w:trPr>
          <w:trHeight w:val="510"/>
          <w:jc w:val="center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91EC20B" w14:textId="4044C68C" w:rsidR="00CF67F0" w:rsidRDefault="004211AF" w:rsidP="00CF67F0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192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C06E95A" w14:textId="489787B4" w:rsidR="00CF67F0" w:rsidRPr="00C7531E" w:rsidRDefault="00CF67F0" w:rsidP="00CF67F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C7AF3">
              <w:rPr>
                <w:rFonts w:asciiTheme="minorHAnsi" w:hAnsiTheme="minorHAnsi" w:cstheme="minorHAnsi"/>
                <w:sz w:val="22"/>
                <w:szCs w:val="22"/>
              </w:rPr>
              <w:t>Nápis na bílé ploše je proveden v barvě černé a nápis na červené ploše je proveden v barvě bílé; to se nevztahuje na nápis tvořící součást znaku jednotky požární ochrany a na nápis „HASIČI“, který je součástí šrafování ve tvaru převráceného písmene „V“ na zádi zásahového požárního automobilu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032F4DE" w14:textId="7C390F81" w:rsidR="00CF67F0" w:rsidRPr="0046737F" w:rsidRDefault="00CF67F0" w:rsidP="00CF67F0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CF67F0" w14:paraId="51D82C2A" w14:textId="77777777" w:rsidTr="00567EF2">
        <w:trPr>
          <w:trHeight w:val="510"/>
          <w:jc w:val="center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34C602B" w14:textId="71E38C8F" w:rsidR="00CF67F0" w:rsidRDefault="004211AF" w:rsidP="00CF67F0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193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4124B3C" w14:textId="69BDB61B" w:rsidR="00CF67F0" w:rsidRPr="00C7531E" w:rsidRDefault="00CF67F0" w:rsidP="00CF67F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030D9">
              <w:rPr>
                <w:rFonts w:asciiTheme="minorHAnsi" w:hAnsiTheme="minorHAnsi" w:cstheme="minorHAnsi"/>
                <w:sz w:val="22"/>
                <w:szCs w:val="22"/>
              </w:rPr>
              <w:t xml:space="preserve">Na zadní straně karosérie účelové nástavby je v souladu s </w:t>
            </w:r>
            <w:r w:rsidRPr="00D24834">
              <w:rPr>
                <w:rFonts w:asciiTheme="minorHAnsi" w:hAnsiTheme="minorHAnsi" w:cstheme="minorHAnsi"/>
                <w:sz w:val="22"/>
                <w:szCs w:val="22"/>
              </w:rPr>
              <w:t xml:space="preserve">předpisem EHK 48 umístěno úplné obrysové značení v barvě červené, na obou bočních stranách karosérie účelové nástavby a kabiny osádky je v celé délce bílého </w:t>
            </w:r>
            <w:proofErr w:type="spellStart"/>
            <w:r w:rsidRPr="00D24834">
              <w:rPr>
                <w:rFonts w:asciiTheme="minorHAnsi" w:hAnsiTheme="minorHAnsi" w:cstheme="minorHAnsi"/>
                <w:sz w:val="22"/>
                <w:szCs w:val="22"/>
              </w:rPr>
              <w:t>retroreflexního</w:t>
            </w:r>
            <w:proofErr w:type="spellEnd"/>
            <w:r w:rsidRPr="00D24834">
              <w:rPr>
                <w:rFonts w:asciiTheme="minorHAnsi" w:hAnsiTheme="minorHAnsi" w:cstheme="minorHAnsi"/>
                <w:sz w:val="22"/>
                <w:szCs w:val="22"/>
              </w:rPr>
              <w:t xml:space="preserve"> pruhu, vedoucího i přes roletky</w:t>
            </w:r>
            <w:r w:rsidRPr="000030D9">
              <w:rPr>
                <w:rFonts w:asciiTheme="minorHAnsi" w:hAnsiTheme="minorHAnsi" w:cstheme="minorHAnsi"/>
                <w:sz w:val="22"/>
                <w:szCs w:val="22"/>
              </w:rPr>
              <w:t xml:space="preserve">, umístěno liniové značení v barvě žluté. Výška bílého </w:t>
            </w:r>
            <w:proofErr w:type="spellStart"/>
            <w:r w:rsidRPr="000030D9">
              <w:rPr>
                <w:rFonts w:asciiTheme="minorHAnsi" w:hAnsiTheme="minorHAnsi" w:cstheme="minorHAnsi"/>
                <w:sz w:val="22"/>
                <w:szCs w:val="22"/>
              </w:rPr>
              <w:t>retroreflexního</w:t>
            </w:r>
            <w:proofErr w:type="spellEnd"/>
            <w:r w:rsidRPr="000030D9">
              <w:rPr>
                <w:rFonts w:asciiTheme="minorHAnsi" w:hAnsiTheme="minorHAnsi" w:cstheme="minorHAnsi"/>
                <w:sz w:val="22"/>
                <w:szCs w:val="22"/>
              </w:rPr>
              <w:t xml:space="preserve"> pruhu je nejméně 200 mm a nejvíce 350 mm, včetně výšky liniového značení.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CDCE8B4" w14:textId="3414B6AF" w:rsidR="00CF67F0" w:rsidRPr="0046737F" w:rsidRDefault="00CF67F0" w:rsidP="00CF67F0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CF67F0" w14:paraId="4B984834" w14:textId="77777777" w:rsidTr="00567EF2">
        <w:trPr>
          <w:trHeight w:val="510"/>
          <w:jc w:val="center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D231AE0" w14:textId="3C9E41CE" w:rsidR="00CF67F0" w:rsidRDefault="004211AF" w:rsidP="00CF67F0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194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6CAF87C" w14:textId="48548E7F" w:rsidR="00CF67F0" w:rsidRPr="00C7531E" w:rsidRDefault="00CF67F0" w:rsidP="00CF67F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80014">
              <w:rPr>
                <w:rFonts w:asciiTheme="minorHAnsi" w:hAnsiTheme="minorHAnsi" w:cstheme="minorHAnsi"/>
                <w:sz w:val="22"/>
                <w:szCs w:val="22"/>
              </w:rPr>
              <w:t xml:space="preserve">V bílém zvýrazňujícím </w:t>
            </w:r>
            <w:proofErr w:type="spellStart"/>
            <w:r w:rsidRPr="00980014">
              <w:rPr>
                <w:rFonts w:asciiTheme="minorHAnsi" w:hAnsiTheme="minorHAnsi" w:cstheme="minorHAnsi"/>
                <w:sz w:val="22"/>
                <w:szCs w:val="22"/>
              </w:rPr>
              <w:t>retroreflexním</w:t>
            </w:r>
            <w:proofErr w:type="spellEnd"/>
            <w:r w:rsidRPr="00980014">
              <w:rPr>
                <w:rFonts w:asciiTheme="minorHAnsi" w:hAnsiTheme="minorHAnsi" w:cstheme="minorHAnsi"/>
                <w:sz w:val="22"/>
                <w:szCs w:val="22"/>
              </w:rPr>
              <w:t xml:space="preserve"> pruhu na obou předních dveřích kabiny osádky je umístěn nápis s označením dislokace jednotky. V prvním řádku je text „JEDNOTKA SBORU DOBROVOLNÝCH HASIČŮ“, v druhém řádku je název obce „UHERSKÝ BROD“.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3ABA9A7" w14:textId="19B123EE" w:rsidR="00CF67F0" w:rsidRPr="0046737F" w:rsidRDefault="00CF67F0" w:rsidP="00CF67F0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</w:tbl>
    <w:p w14:paraId="1E4F5C92" w14:textId="77777777" w:rsidR="004211AF" w:rsidRDefault="004211AF"/>
    <w:tbl>
      <w:tblPr>
        <w:tblW w:w="9102" w:type="dxa"/>
        <w:jc w:val="center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56"/>
        <w:gridCol w:w="5669"/>
        <w:gridCol w:w="2977"/>
      </w:tblGrid>
      <w:tr w:rsidR="00CF67F0" w14:paraId="2C15504E" w14:textId="77777777" w:rsidTr="00CF67F0">
        <w:trPr>
          <w:trHeight w:val="510"/>
          <w:jc w:val="center"/>
        </w:trPr>
        <w:tc>
          <w:tcPr>
            <w:tcW w:w="910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49A07780" w14:textId="6C0240F6" w:rsidR="00CF67F0" w:rsidRPr="00CF67F0" w:rsidRDefault="00CF67F0" w:rsidP="00CF67F0">
            <w:pPr>
              <w:widowControl w:val="0"/>
              <w:jc w:val="center"/>
              <w:rPr>
                <w:rFonts w:asciiTheme="minorHAnsi" w:hAnsiTheme="minorHAnsi" w:cstheme="minorHAnsi"/>
                <w:b/>
                <w:iCs/>
                <w:sz w:val="22"/>
                <w:szCs w:val="22"/>
                <w:lang w:eastAsia="en-US" w:bidi="en-US"/>
              </w:rPr>
            </w:pPr>
            <w:r w:rsidRPr="00CF67F0">
              <w:rPr>
                <w:rFonts w:asciiTheme="minorHAnsi" w:hAnsiTheme="minorHAnsi" w:cstheme="minorHAnsi"/>
                <w:b/>
                <w:iCs/>
                <w:sz w:val="22"/>
                <w:szCs w:val="22"/>
                <w:lang w:eastAsia="en-US" w:bidi="en-US"/>
              </w:rPr>
              <w:lastRenderedPageBreak/>
              <w:t>Požadavky na funkce datové sběrnice</w:t>
            </w:r>
          </w:p>
        </w:tc>
      </w:tr>
      <w:tr w:rsidR="00CF67F0" w14:paraId="64D9D48F" w14:textId="77777777" w:rsidTr="00567EF2">
        <w:trPr>
          <w:trHeight w:val="510"/>
          <w:jc w:val="center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8B67BE7" w14:textId="72DE937A" w:rsidR="00CF67F0" w:rsidRDefault="004211AF" w:rsidP="00CF67F0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195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BBC3645" w14:textId="3F241AA4" w:rsidR="00CF67F0" w:rsidRPr="00C7531E" w:rsidRDefault="00CF67F0" w:rsidP="00CF67F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70183">
              <w:rPr>
                <w:rFonts w:asciiTheme="minorHAnsi" w:hAnsiTheme="minorHAnsi" w:cstheme="minorHAnsi"/>
                <w:sz w:val="22"/>
                <w:szCs w:val="22"/>
              </w:rPr>
              <w:t>CAS je vybavena datovou sběrnicí k řízení provozu účelové nástavby typu CAN-bus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s níže uvedenými funkcemi. 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E7AB761" w14:textId="782B58A9" w:rsidR="00CF67F0" w:rsidRPr="0046737F" w:rsidRDefault="00CF67F0" w:rsidP="00CF67F0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CF67F0" w14:paraId="0141D12B" w14:textId="77777777" w:rsidTr="00567EF2">
        <w:trPr>
          <w:trHeight w:val="510"/>
          <w:jc w:val="center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3BC675D" w14:textId="76B25D19" w:rsidR="00CF67F0" w:rsidRDefault="004211AF" w:rsidP="00CF67F0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196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DD62677" w14:textId="2E977A99" w:rsidR="00CF67F0" w:rsidRPr="00C7531E" w:rsidRDefault="00CF67F0" w:rsidP="00CF67F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Z</w:t>
            </w:r>
            <w:r w:rsidRPr="00261AAD">
              <w:rPr>
                <w:rFonts w:asciiTheme="minorHAnsi" w:hAnsiTheme="minorHAnsi" w:cstheme="minorHAnsi"/>
                <w:sz w:val="22"/>
                <w:szCs w:val="22"/>
              </w:rPr>
              <w:t>áznam dat, chybový deník, maximální dosažené otáčky požárního čerpadla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B8E683D" w14:textId="31F5399E" w:rsidR="00CF67F0" w:rsidRPr="0046737F" w:rsidRDefault="00CF67F0" w:rsidP="00CF67F0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CF67F0" w14:paraId="66AFC87A" w14:textId="77777777" w:rsidTr="00567EF2">
        <w:trPr>
          <w:trHeight w:val="510"/>
          <w:jc w:val="center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B061AE4" w14:textId="17EC11E1" w:rsidR="00CF67F0" w:rsidRDefault="004211AF" w:rsidP="00CF67F0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197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4427D55" w14:textId="5CC0B1F9" w:rsidR="00CF67F0" w:rsidRPr="00C7531E" w:rsidRDefault="00CF67F0" w:rsidP="00CF67F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</w:t>
            </w:r>
            <w:r w:rsidRPr="007C28ED">
              <w:rPr>
                <w:rFonts w:asciiTheme="minorHAnsi" w:hAnsiTheme="minorHAnsi" w:cstheme="minorHAnsi"/>
                <w:sz w:val="22"/>
                <w:szCs w:val="22"/>
              </w:rPr>
              <w:t>iagnostika, uzavření rolet a dveří, zasunutí osvětlovacího stožáru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5CF2449" w14:textId="27B01D5E" w:rsidR="00CF67F0" w:rsidRPr="0046737F" w:rsidRDefault="00CF67F0" w:rsidP="00CF67F0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CF67F0" w14:paraId="426A3F86" w14:textId="77777777" w:rsidTr="00567EF2">
        <w:trPr>
          <w:trHeight w:val="510"/>
          <w:jc w:val="center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0AAE6DC" w14:textId="611E8818" w:rsidR="00CF67F0" w:rsidRDefault="004211AF" w:rsidP="00CF67F0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198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7674709" w14:textId="603F3078" w:rsidR="00CF67F0" w:rsidRPr="00C7531E" w:rsidRDefault="00CF67F0" w:rsidP="00CF67F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M</w:t>
            </w:r>
            <w:r w:rsidRPr="007C28ED">
              <w:rPr>
                <w:rFonts w:asciiTheme="minorHAnsi" w:hAnsiTheme="minorHAnsi" w:cstheme="minorHAnsi"/>
                <w:sz w:val="22"/>
                <w:szCs w:val="22"/>
              </w:rPr>
              <w:t>onitorování mezních provozních stavů na požárním čerpadle, a to tlak, otáčky, rychlost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7C28ED">
              <w:rPr>
                <w:rFonts w:asciiTheme="minorHAnsi" w:hAnsiTheme="minorHAnsi" w:cstheme="minorHAnsi"/>
                <w:sz w:val="22"/>
                <w:szCs w:val="22"/>
              </w:rPr>
              <w:t>jízdy se zapnutým pomocným pohonem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01CF832" w14:textId="2A63771E" w:rsidR="00CF67F0" w:rsidRPr="0046737F" w:rsidRDefault="00CF67F0" w:rsidP="00CF67F0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CF67F0" w14:paraId="0469E264" w14:textId="77777777" w:rsidTr="00567EF2">
        <w:trPr>
          <w:trHeight w:val="510"/>
          <w:jc w:val="center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113DBB7" w14:textId="51342659" w:rsidR="00CF67F0" w:rsidRDefault="004211AF" w:rsidP="00CF67F0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199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1E09B66" w14:textId="7143ED5F" w:rsidR="00CF67F0" w:rsidRPr="00C7531E" w:rsidRDefault="00CF67F0" w:rsidP="00CF67F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</w:t>
            </w:r>
            <w:r w:rsidRPr="007C28ED">
              <w:rPr>
                <w:rFonts w:asciiTheme="minorHAnsi" w:hAnsiTheme="minorHAnsi" w:cstheme="minorHAnsi"/>
                <w:sz w:val="22"/>
                <w:szCs w:val="22"/>
              </w:rPr>
              <w:t>ignalizace zapnutí pomocné ho pohonu pro požární čerpadlo při jízdě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0B6806E" w14:textId="44DD76D1" w:rsidR="00CF67F0" w:rsidRPr="0046737F" w:rsidRDefault="00CF67F0" w:rsidP="00CF67F0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CF67F0" w14:paraId="64035836" w14:textId="77777777" w:rsidTr="00567EF2">
        <w:trPr>
          <w:trHeight w:val="510"/>
          <w:jc w:val="center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1718BED" w14:textId="72AEB8C2" w:rsidR="00CF67F0" w:rsidRDefault="004211AF" w:rsidP="00CF67F0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200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C11C1F6" w14:textId="24482CF9" w:rsidR="00CF67F0" w:rsidRPr="00C7531E" w:rsidRDefault="00CF67F0" w:rsidP="00CF67F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 w:rsidRPr="002B1BCE">
              <w:rPr>
                <w:rFonts w:asciiTheme="minorHAnsi" w:hAnsiTheme="minorHAnsi" w:cstheme="minorHAnsi"/>
                <w:sz w:val="22"/>
                <w:szCs w:val="22"/>
              </w:rPr>
              <w:t>vládání osvětlení okolí automobilu a výstražné aleje na zádi účelové nástavby z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2B1BCE">
              <w:rPr>
                <w:rFonts w:asciiTheme="minorHAnsi" w:hAnsiTheme="minorHAnsi" w:cstheme="minorHAnsi"/>
                <w:sz w:val="22"/>
                <w:szCs w:val="22"/>
              </w:rPr>
              <w:t>prostoru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B1BCE">
              <w:rPr>
                <w:rFonts w:asciiTheme="minorHAnsi" w:hAnsiTheme="minorHAnsi" w:cstheme="minorHAnsi"/>
                <w:sz w:val="22"/>
                <w:szCs w:val="22"/>
              </w:rPr>
              <w:t>obsluhy požárního čerpadla a z kabiny osádky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04AE36B" w14:textId="7F23FD40" w:rsidR="00CF67F0" w:rsidRPr="0046737F" w:rsidRDefault="00CF67F0" w:rsidP="00CF67F0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CF67F0" w14:paraId="3D5AD2C6" w14:textId="77777777" w:rsidTr="00567EF2">
        <w:trPr>
          <w:trHeight w:val="510"/>
          <w:jc w:val="center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F5BEF5F" w14:textId="280B20BC" w:rsidR="00CF67F0" w:rsidRDefault="004211AF" w:rsidP="00CF67F0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201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FB14F6" w14:textId="0C657205" w:rsidR="00CF67F0" w:rsidRPr="00C7531E" w:rsidRDefault="00CF67F0" w:rsidP="00CF67F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 w:rsidRPr="002B1BCE">
              <w:rPr>
                <w:rFonts w:asciiTheme="minorHAnsi" w:hAnsiTheme="minorHAnsi" w:cstheme="minorHAnsi"/>
                <w:sz w:val="22"/>
                <w:szCs w:val="22"/>
              </w:rPr>
              <w:t>utomatické plnění vodní nádrže z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2B1BCE">
              <w:rPr>
                <w:rFonts w:asciiTheme="minorHAnsi" w:hAnsiTheme="minorHAnsi" w:cstheme="minorHAnsi"/>
                <w:sz w:val="22"/>
                <w:szCs w:val="22"/>
              </w:rPr>
              <w:t>hydrantu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F5FE82D" w14:textId="22B76B79" w:rsidR="00CF67F0" w:rsidRPr="0046737F" w:rsidRDefault="00CF67F0" w:rsidP="00CF67F0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CF67F0" w14:paraId="43420ED6" w14:textId="77777777" w:rsidTr="00567EF2">
        <w:trPr>
          <w:trHeight w:val="510"/>
          <w:jc w:val="center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054DA42" w14:textId="26F0A931" w:rsidR="00CF67F0" w:rsidRDefault="004211AF" w:rsidP="00CF67F0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202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245F822" w14:textId="50DBB48C" w:rsidR="00CF67F0" w:rsidRPr="00C7531E" w:rsidRDefault="00CF67F0" w:rsidP="00CF67F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Z</w:t>
            </w:r>
            <w:r w:rsidRPr="006573DD">
              <w:rPr>
                <w:rFonts w:asciiTheme="minorHAnsi" w:hAnsiTheme="minorHAnsi" w:cstheme="minorHAnsi"/>
                <w:sz w:val="22"/>
                <w:szCs w:val="22"/>
              </w:rPr>
              <w:t xml:space="preserve">obrazení kontrolních údajů </w:t>
            </w:r>
            <w:proofErr w:type="spellStart"/>
            <w:r w:rsidRPr="006573DD">
              <w:rPr>
                <w:rFonts w:asciiTheme="minorHAnsi" w:hAnsiTheme="minorHAnsi" w:cstheme="minorHAnsi"/>
                <w:sz w:val="22"/>
                <w:szCs w:val="22"/>
              </w:rPr>
              <w:t>podvoz</w:t>
            </w:r>
            <w:proofErr w:type="spellEnd"/>
            <w:r w:rsidRPr="006573D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6573DD">
              <w:rPr>
                <w:rFonts w:asciiTheme="minorHAnsi" w:hAnsiTheme="minorHAnsi" w:cstheme="minorHAnsi"/>
                <w:sz w:val="22"/>
                <w:szCs w:val="22"/>
              </w:rPr>
              <w:t>kové</w:t>
            </w:r>
            <w:proofErr w:type="spellEnd"/>
            <w:r w:rsidRPr="006573DD">
              <w:rPr>
                <w:rFonts w:asciiTheme="minorHAnsi" w:hAnsiTheme="minorHAnsi" w:cstheme="minorHAnsi"/>
                <w:sz w:val="22"/>
                <w:szCs w:val="22"/>
              </w:rPr>
              <w:t xml:space="preserve"> části a účelové nástavby včetně moto hodin,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6573DD">
              <w:rPr>
                <w:rFonts w:asciiTheme="minorHAnsi" w:hAnsiTheme="minorHAnsi" w:cstheme="minorHAnsi"/>
                <w:sz w:val="22"/>
                <w:szCs w:val="22"/>
              </w:rPr>
              <w:t>otáček motoru a požárního čerpadla a mazacího tlaku,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14D083E" w14:textId="71A2D819" w:rsidR="00CF67F0" w:rsidRPr="0046737F" w:rsidRDefault="00CF67F0" w:rsidP="00CF67F0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CF67F0" w14:paraId="00B12EA7" w14:textId="77777777" w:rsidTr="00567EF2">
        <w:trPr>
          <w:trHeight w:val="510"/>
          <w:jc w:val="center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91594CC" w14:textId="1E9EC3EF" w:rsidR="00CF67F0" w:rsidRDefault="004211AF" w:rsidP="00CF67F0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203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BFA5303" w14:textId="2CFC7C3F" w:rsidR="00CF67F0" w:rsidRPr="00C7531E" w:rsidRDefault="00CF67F0" w:rsidP="00CF67F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Z</w:t>
            </w:r>
            <w:r w:rsidRPr="00337674">
              <w:rPr>
                <w:rFonts w:asciiTheme="minorHAnsi" w:hAnsiTheme="minorHAnsi" w:cstheme="minorHAnsi"/>
                <w:sz w:val="22"/>
                <w:szCs w:val="22"/>
              </w:rPr>
              <w:t>obrazení stavu nabití akumulátorových baterií,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D4F926D" w14:textId="0F491A71" w:rsidR="00CF67F0" w:rsidRPr="0046737F" w:rsidRDefault="00CF67F0" w:rsidP="00CF67F0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CF67F0" w14:paraId="2C605A1D" w14:textId="77777777" w:rsidTr="00567EF2">
        <w:trPr>
          <w:trHeight w:val="510"/>
          <w:jc w:val="center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85761FC" w14:textId="2CBA1FC3" w:rsidR="00CF67F0" w:rsidRDefault="004211AF" w:rsidP="00CF67F0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204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B56C58F" w14:textId="36F8FBE3" w:rsidR="00CF67F0" w:rsidRPr="00C7531E" w:rsidRDefault="00CF67F0" w:rsidP="00CF67F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</w:t>
            </w:r>
            <w:r w:rsidRPr="001C4623">
              <w:rPr>
                <w:rFonts w:asciiTheme="minorHAnsi" w:hAnsiTheme="minorHAnsi" w:cstheme="minorHAnsi"/>
                <w:sz w:val="22"/>
                <w:szCs w:val="22"/>
              </w:rPr>
              <w:t>ignalizace přehřátí pohonu čerpacího zařízení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AE5C918" w14:textId="02880F23" w:rsidR="00CF67F0" w:rsidRPr="0046737F" w:rsidRDefault="00CF67F0" w:rsidP="00CF67F0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CF67F0" w14:paraId="1FA5D36E" w14:textId="77777777" w:rsidTr="00567EF2">
        <w:trPr>
          <w:trHeight w:val="510"/>
          <w:jc w:val="center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76DCD73" w14:textId="0E36CFB2" w:rsidR="00CF67F0" w:rsidRDefault="004211AF" w:rsidP="00CF67F0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205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A6F7020" w14:textId="0F4E8E77" w:rsidR="00CF67F0" w:rsidRPr="00C7531E" w:rsidRDefault="00CF67F0" w:rsidP="00CF67F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 w:rsidRPr="001C4623">
              <w:rPr>
                <w:rFonts w:asciiTheme="minorHAnsi" w:hAnsiTheme="minorHAnsi" w:cstheme="minorHAnsi"/>
                <w:sz w:val="22"/>
                <w:szCs w:val="22"/>
              </w:rPr>
              <w:t xml:space="preserve">kustická signalizace nízkého množství pohonných hmot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1C4623">
              <w:rPr>
                <w:rFonts w:asciiTheme="minorHAnsi" w:hAnsiTheme="minorHAnsi" w:cstheme="minorHAnsi"/>
                <w:sz w:val="22"/>
                <w:szCs w:val="22"/>
              </w:rPr>
              <w:t>a hasiva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02D29B5" w14:textId="38B95A07" w:rsidR="00CF67F0" w:rsidRPr="0046737F" w:rsidRDefault="00CF67F0" w:rsidP="00CF67F0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CF67F0" w14:paraId="1FBC1C63" w14:textId="77777777" w:rsidTr="00567EF2">
        <w:trPr>
          <w:trHeight w:val="510"/>
          <w:jc w:val="center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55C2B97" w14:textId="30CE7611" w:rsidR="00CF67F0" w:rsidRDefault="004211AF" w:rsidP="00CF67F0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206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C013318" w14:textId="628628F7" w:rsidR="00CF67F0" w:rsidRDefault="00CF67F0" w:rsidP="00CF67F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 w:rsidRPr="00263281">
              <w:rPr>
                <w:rFonts w:asciiTheme="minorHAnsi" w:hAnsiTheme="minorHAnsi" w:cstheme="minorHAnsi"/>
                <w:sz w:val="22"/>
                <w:szCs w:val="22"/>
              </w:rPr>
              <w:t>utomatické zasunutí osvětlovacího stožáru při uvolnění ruční b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r</w:t>
            </w:r>
            <w:r w:rsidRPr="00263281">
              <w:rPr>
                <w:rFonts w:asciiTheme="minorHAnsi" w:hAnsiTheme="minorHAnsi" w:cstheme="minorHAnsi"/>
                <w:sz w:val="22"/>
                <w:szCs w:val="22"/>
              </w:rPr>
              <w:t>zdy včetně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63281">
              <w:rPr>
                <w:rFonts w:asciiTheme="minorHAnsi" w:hAnsiTheme="minorHAnsi" w:cstheme="minorHAnsi"/>
                <w:sz w:val="22"/>
                <w:szCs w:val="22"/>
              </w:rPr>
              <w:t>automatického vypnutí světel na osvětlovacím stožáru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51207A6" w14:textId="2088B0A0" w:rsidR="00CF67F0" w:rsidRPr="0046737F" w:rsidRDefault="00CF67F0" w:rsidP="00CF67F0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CF67F0" w14:paraId="6230FC2B" w14:textId="77777777" w:rsidTr="00567EF2">
        <w:trPr>
          <w:trHeight w:val="510"/>
          <w:jc w:val="center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E99B478" w14:textId="712508BA" w:rsidR="00CF67F0" w:rsidRDefault="004211AF" w:rsidP="00CF67F0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207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9AD2368" w14:textId="53BC1ACF" w:rsidR="00CF67F0" w:rsidRDefault="00CF67F0" w:rsidP="00CF67F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</w:t>
            </w:r>
            <w:r w:rsidRPr="00263281">
              <w:rPr>
                <w:rFonts w:asciiTheme="minorHAnsi" w:hAnsiTheme="minorHAnsi" w:cstheme="minorHAnsi"/>
                <w:sz w:val="22"/>
                <w:szCs w:val="22"/>
              </w:rPr>
              <w:t xml:space="preserve">pozornění na chybnou obsluhu formou textového hlášení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263281">
              <w:rPr>
                <w:rFonts w:asciiTheme="minorHAnsi" w:hAnsiTheme="minorHAnsi" w:cstheme="minorHAnsi"/>
                <w:sz w:val="22"/>
                <w:szCs w:val="22"/>
              </w:rPr>
              <w:t>s akustickou signalizací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2340F05" w14:textId="1C649B4B" w:rsidR="00CF67F0" w:rsidRPr="0046737F" w:rsidRDefault="00CF67F0" w:rsidP="00CF67F0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CF67F0" w14:paraId="7D3E26AC" w14:textId="77777777" w:rsidTr="00CF67F0">
        <w:trPr>
          <w:trHeight w:val="510"/>
          <w:jc w:val="center"/>
        </w:trPr>
        <w:tc>
          <w:tcPr>
            <w:tcW w:w="910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0BE8CE47" w14:textId="779B53B3" w:rsidR="00CF67F0" w:rsidRPr="00CF67F0" w:rsidRDefault="00CF67F0" w:rsidP="00CF67F0">
            <w:pPr>
              <w:widowControl w:val="0"/>
              <w:jc w:val="center"/>
              <w:rPr>
                <w:rFonts w:asciiTheme="minorHAnsi" w:hAnsiTheme="minorHAnsi" w:cstheme="minorHAnsi"/>
                <w:b/>
                <w:iCs/>
                <w:sz w:val="22"/>
                <w:szCs w:val="22"/>
                <w:highlight w:val="yellow"/>
                <w:lang w:eastAsia="en-US" w:bidi="en-US"/>
              </w:rPr>
            </w:pPr>
            <w:r w:rsidRPr="00CF67F0">
              <w:rPr>
                <w:rFonts w:asciiTheme="minorHAnsi" w:hAnsiTheme="minorHAnsi" w:cstheme="minorHAnsi"/>
                <w:b/>
                <w:iCs/>
                <w:sz w:val="22"/>
                <w:szCs w:val="22"/>
                <w:lang w:eastAsia="en-US" w:bidi="en-US"/>
              </w:rPr>
              <w:t xml:space="preserve">Požadavky na podvozkovou část CAS </w:t>
            </w:r>
          </w:p>
        </w:tc>
      </w:tr>
      <w:tr w:rsidR="00B36636" w14:paraId="3CB0D257" w14:textId="77777777" w:rsidTr="00567EF2">
        <w:trPr>
          <w:trHeight w:val="510"/>
          <w:jc w:val="center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45E8D1E" w14:textId="189C13FD" w:rsidR="00B36636" w:rsidRDefault="004211AF" w:rsidP="00B3663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208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A58A2D2" w14:textId="29D8A12B" w:rsidR="00B36636" w:rsidRDefault="00B36636" w:rsidP="00B3663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Převodovka </w:t>
            </w:r>
            <w:r w:rsidRPr="000F3CB2">
              <w:rPr>
                <w:rFonts w:asciiTheme="minorHAnsi" w:hAnsiTheme="minorHAnsi" w:cstheme="minorHAnsi"/>
                <w:sz w:val="22"/>
                <w:szCs w:val="22"/>
              </w:rPr>
              <w:t xml:space="preserve">s automatizovaným (robotizovaným) řazením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0F3CB2">
              <w:rPr>
                <w:rFonts w:asciiTheme="minorHAnsi" w:hAnsiTheme="minorHAnsi" w:cstheme="minorHAnsi"/>
                <w:sz w:val="22"/>
                <w:szCs w:val="22"/>
              </w:rPr>
              <w:t>s automaticky ovládanou spojkou (bez spojkového pedálu), která umožňuje jízdu CAS mimo zpevněné komunikace, na sněhu a na blátě, při brodění apod.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6B33D8" w14:textId="62F6D5B8" w:rsidR="00B36636" w:rsidRPr="0046737F" w:rsidRDefault="00B36636" w:rsidP="00B36636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B36636" w14:paraId="0E81E1ED" w14:textId="77777777" w:rsidTr="00567EF2">
        <w:trPr>
          <w:trHeight w:val="510"/>
          <w:jc w:val="center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7470980" w14:textId="56D51120" w:rsidR="00B36636" w:rsidRDefault="004211AF" w:rsidP="00B3663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209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B441CDC" w14:textId="1EE13B18" w:rsidR="00B36636" w:rsidRDefault="00B36636" w:rsidP="00B3663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H</w:t>
            </w:r>
            <w:r w:rsidRPr="00E6294D">
              <w:rPr>
                <w:rFonts w:asciiTheme="minorHAnsi" w:hAnsiTheme="minorHAnsi" w:cstheme="minorHAnsi"/>
                <w:sz w:val="22"/>
                <w:szCs w:val="22"/>
              </w:rPr>
              <w:t xml:space="preserve">ydrodynamický nebo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 w:rsidRPr="00E6294D">
              <w:rPr>
                <w:rFonts w:asciiTheme="minorHAnsi" w:hAnsiTheme="minorHAnsi" w:cstheme="minorHAnsi"/>
                <w:sz w:val="22"/>
                <w:szCs w:val="22"/>
              </w:rPr>
              <w:t>lektromagnetický retardér s ovládáním v dosahu volantu a přes brzdový pedál o brzdném výkonu nejméně 350 kW.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F1407F4" w14:textId="0236C51C" w:rsidR="00B36636" w:rsidRPr="0046737F" w:rsidRDefault="00B36636" w:rsidP="00B36636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B36636" w14:paraId="7516A1CE" w14:textId="77777777" w:rsidTr="00567EF2">
        <w:trPr>
          <w:trHeight w:val="510"/>
          <w:jc w:val="center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7C5031C" w14:textId="2CB20A3B" w:rsidR="00B36636" w:rsidRDefault="004211AF" w:rsidP="00B3663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210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C1523FC" w14:textId="5D769901" w:rsidR="00B36636" w:rsidRDefault="00B36636" w:rsidP="00B3663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B66C9">
              <w:rPr>
                <w:rFonts w:asciiTheme="minorHAnsi" w:hAnsiTheme="minorHAnsi" w:cstheme="minorHAnsi"/>
                <w:sz w:val="22"/>
                <w:szCs w:val="22"/>
              </w:rPr>
              <w:t>CAS je vybavena výfukovým potrubím od motoru, které je za kabinou osádky vyvedeno nad účelovou nástavbu a je vyvedeno kolenem do strany bez použití klapky, které umožňuje připojení koncovky odsávacího systému výfukových zplodin.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2125A14" w14:textId="499029EE" w:rsidR="00B36636" w:rsidRPr="0046737F" w:rsidRDefault="00B36636" w:rsidP="00B36636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B36636" w14:paraId="09391DD4" w14:textId="77777777" w:rsidTr="00567EF2">
        <w:trPr>
          <w:trHeight w:val="510"/>
          <w:jc w:val="center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04A554D" w14:textId="43BC6E62" w:rsidR="00B36636" w:rsidRDefault="004211AF" w:rsidP="00B3663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211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EB70905" w14:textId="38BE879D" w:rsidR="00B36636" w:rsidRDefault="00B36636" w:rsidP="00B3663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367E6">
              <w:rPr>
                <w:rFonts w:asciiTheme="minorHAnsi" w:hAnsiTheme="minorHAnsi" w:cstheme="minorHAnsi"/>
                <w:sz w:val="22"/>
                <w:szCs w:val="22"/>
              </w:rPr>
              <w:t>Pro výrobu CAS se používá pouze nový, dosud nepoužitý automobilový podvozek, který není starší 12 měsíců a pro účelovou nástavbu pouze nové a originální součásti.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EE1D871" w14:textId="037031F4" w:rsidR="00B36636" w:rsidRPr="0046737F" w:rsidRDefault="00B36636" w:rsidP="00B36636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BA58DC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</w:tbl>
    <w:p w14:paraId="0D2EF406" w14:textId="61EC245C" w:rsidR="004211AF" w:rsidRDefault="004211AF">
      <w:pPr>
        <w:pStyle w:val="2nesltext"/>
        <w:keepNext/>
        <w:keepLines/>
        <w:spacing w:before="0" w:after="0"/>
        <w:rPr>
          <w:rFonts w:asciiTheme="minorHAnsi" w:hAnsiTheme="minorHAnsi"/>
          <w:b/>
          <w:i/>
          <w:u w:val="single"/>
          <w:lang w:eastAsia="cs-CZ"/>
        </w:rPr>
      </w:pPr>
    </w:p>
    <w:p w14:paraId="7BBA0933" w14:textId="77777777" w:rsidR="004211AF" w:rsidRDefault="004211AF"/>
    <w:p w14:paraId="331D362B" w14:textId="77777777" w:rsidR="004211AF" w:rsidRDefault="004211AF"/>
    <w:p w14:paraId="49471A1A" w14:textId="77777777" w:rsidR="004211AF" w:rsidRDefault="004211AF"/>
    <w:tbl>
      <w:tblPr>
        <w:tblW w:w="9102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56"/>
        <w:gridCol w:w="5669"/>
        <w:gridCol w:w="2977"/>
      </w:tblGrid>
      <w:tr w:rsidR="00AB07EF" w14:paraId="0FE486E4" w14:textId="77777777" w:rsidTr="00521E8D">
        <w:trPr>
          <w:trHeight w:val="242"/>
        </w:trPr>
        <w:tc>
          <w:tcPr>
            <w:tcW w:w="910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4650"/>
          </w:tcPr>
          <w:p w14:paraId="37BE0577" w14:textId="2C921846" w:rsidR="00AB07EF" w:rsidRDefault="004211AF" w:rsidP="00521E8D">
            <w:pPr>
              <w:widowControl w:val="0"/>
              <w:ind w:left="142"/>
              <w:rPr>
                <w:rFonts w:asciiTheme="minorHAnsi" w:eastAsia="Calibri" w:hAnsiTheme="minorHAnsi" w:cs="Arial"/>
                <w:color w:val="FFFFFF" w:themeColor="background1"/>
              </w:rPr>
            </w:pPr>
            <w:r>
              <w:rPr>
                <w:rFonts w:asciiTheme="minorHAnsi" w:hAnsiTheme="minorHAnsi"/>
                <w:b/>
                <w:i/>
                <w:u w:val="single"/>
              </w:rPr>
              <w:lastRenderedPageBreak/>
              <w:br w:type="column"/>
            </w:r>
            <w:r w:rsidR="00AB07EF"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</w:rPr>
              <w:t xml:space="preserve">Specifikace plnění – </w:t>
            </w:r>
            <w:r w:rsidR="00F14B53"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</w:rPr>
              <w:t xml:space="preserve">požární </w:t>
            </w:r>
            <w:r w:rsidR="00AB07EF"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</w:rPr>
              <w:t>příslušenství vozidla</w:t>
            </w:r>
            <w:r w:rsidR="007031A2"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</w:rPr>
              <w:t>*</w:t>
            </w:r>
            <w:r w:rsidR="00F93FCB"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</w:rPr>
              <w:t xml:space="preserve"> </w:t>
            </w:r>
          </w:p>
        </w:tc>
      </w:tr>
      <w:tr w:rsidR="00AB07EF" w14:paraId="02EC7810" w14:textId="77777777" w:rsidTr="00521E8D">
        <w:trPr>
          <w:trHeight w:val="500"/>
        </w:trPr>
        <w:tc>
          <w:tcPr>
            <w:tcW w:w="612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1FD4A9F9" w14:textId="77777777" w:rsidR="00AB07EF" w:rsidRPr="0046737F" w:rsidRDefault="00AB07EF" w:rsidP="00521E8D">
            <w:pPr>
              <w:widowControl w:val="0"/>
              <w:ind w:left="142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</w:pPr>
            <w:r w:rsidRPr="0046737F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 xml:space="preserve">Jednotlivé technické parametry </w:t>
            </w:r>
            <w:r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plnění</w:t>
            </w:r>
            <w:r w:rsidRPr="0046737F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3C898628" w14:textId="77777777" w:rsidR="00AB07EF" w:rsidRPr="0046737F" w:rsidRDefault="00AB07EF" w:rsidP="00521E8D">
            <w:pPr>
              <w:widowControl w:val="0"/>
              <w:jc w:val="center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</w:pPr>
            <w:r w:rsidRPr="0046737F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 xml:space="preserve">Údaje o nabízeném </w:t>
            </w:r>
            <w:r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plnění</w:t>
            </w:r>
          </w:p>
        </w:tc>
      </w:tr>
      <w:tr w:rsidR="00AB07EF" w14:paraId="72B93054" w14:textId="77777777" w:rsidTr="00521E8D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4C6B4E3" w14:textId="77777777" w:rsidR="00AB07EF" w:rsidRPr="00D575B5" w:rsidRDefault="00AB07EF" w:rsidP="00521E8D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D575B5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6162F5A" w14:textId="6F47D2A6" w:rsidR="00AB07EF" w:rsidRPr="0016734C" w:rsidRDefault="00B81F56" w:rsidP="00521E8D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6</w:t>
            </w:r>
            <w:r w:rsidR="00BF401A" w:rsidRPr="0016734C">
              <w:rPr>
                <w:rFonts w:asciiTheme="minorHAnsi" w:hAnsiTheme="minorHAnsi" w:cstheme="minorHAnsi"/>
                <w:sz w:val="22"/>
                <w:szCs w:val="22"/>
              </w:rPr>
              <w:t xml:space="preserve"> ks </w:t>
            </w:r>
            <w:r w:rsidRPr="00B81F56">
              <w:rPr>
                <w:rFonts w:asciiTheme="minorHAnsi" w:hAnsiTheme="minorHAnsi" w:cstheme="minorHAnsi"/>
                <w:sz w:val="22"/>
                <w:szCs w:val="22"/>
              </w:rPr>
              <w:t>kompletní přístroj izolační dýchací vzduchový přetlakový podle VPPO-CHS/12B-2016* láhev ocel odlehčená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2500414" w14:textId="42287991" w:rsidR="00AB07EF" w:rsidRPr="0082399F" w:rsidRDefault="00AB07EF" w:rsidP="0082399F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AB07EF" w14:paraId="58166F55" w14:textId="77777777" w:rsidTr="00521E8D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800824" w14:textId="77777777" w:rsidR="00AB07EF" w:rsidRPr="00D575B5" w:rsidRDefault="00AB07EF" w:rsidP="00521E8D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D575B5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BC53035" w14:textId="5DE91CA6" w:rsidR="00AB07EF" w:rsidRPr="0016734C" w:rsidRDefault="00EB1C2F" w:rsidP="00521E8D">
            <w:pPr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6</w:t>
            </w:r>
            <w:r w:rsidR="002F1EF0" w:rsidRPr="0016734C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 xml:space="preserve"> ks </w:t>
            </w:r>
            <w:r w:rsidRPr="00EB1C2F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 xml:space="preserve">Ochranný obal pro masku shodný s typem </w:t>
            </w:r>
            <w:proofErr w:type="spellStart"/>
            <w:r w:rsidRPr="00EB1C2F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Dräger</w:t>
            </w:r>
            <w:proofErr w:type="spellEnd"/>
            <w:r w:rsidRPr="00EB1C2F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 xml:space="preserve"> 7730M2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BCBE4D3" w14:textId="06D2FDE8" w:rsidR="00AB07EF" w:rsidRPr="0046737F" w:rsidRDefault="00AB07EF" w:rsidP="00CC2A39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AB07EF" w14:paraId="2C3C65E4" w14:textId="77777777" w:rsidTr="00521E8D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FB9F34E" w14:textId="77777777" w:rsidR="00AB07EF" w:rsidRPr="0046737F" w:rsidRDefault="00AB07EF" w:rsidP="00521E8D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46737F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BB7F8F6" w14:textId="3EEAA7F4" w:rsidR="00AB07EF" w:rsidRPr="0016734C" w:rsidRDefault="00EB1C2F" w:rsidP="00521E8D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</w:t>
            </w:r>
            <w:r w:rsidR="002C1640" w:rsidRPr="0016734C">
              <w:rPr>
                <w:rFonts w:asciiTheme="minorHAnsi" w:hAnsiTheme="minorHAnsi" w:cstheme="minorHAnsi"/>
                <w:sz w:val="22"/>
                <w:szCs w:val="22"/>
              </w:rPr>
              <w:t xml:space="preserve"> ks </w:t>
            </w:r>
            <w:r w:rsidRPr="00EB1C2F">
              <w:rPr>
                <w:rFonts w:asciiTheme="minorHAnsi" w:hAnsiTheme="minorHAnsi" w:cstheme="minorHAnsi"/>
                <w:sz w:val="22"/>
                <w:szCs w:val="22"/>
              </w:rPr>
              <w:t>Náhradní láhev k IDP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BD6D87F" w14:textId="77777777" w:rsidR="00AB07EF" w:rsidRPr="0046737F" w:rsidRDefault="00AB07EF" w:rsidP="00521E8D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AB07EF" w14:paraId="568BBDE0" w14:textId="77777777" w:rsidTr="00521E8D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41DA915" w14:textId="77777777" w:rsidR="00AB07EF" w:rsidRPr="0046737F" w:rsidRDefault="00AB07EF" w:rsidP="00521E8D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46737F"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A572107" w14:textId="77777777" w:rsidR="00AB07EF" w:rsidRDefault="00EB1C2F" w:rsidP="00521E8D">
            <w:pPr>
              <w:jc w:val="both"/>
              <w:rPr>
                <w:ins w:id="1" w:author="Autor"/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</w:t>
            </w:r>
            <w:r w:rsidR="00025F8B" w:rsidRPr="0016734C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 xml:space="preserve"> ks </w:t>
            </w: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El. Centrála</w:t>
            </w:r>
            <w:ins w:id="2" w:author="Autor">
              <w:r w:rsidR="009D4698">
                <w:rPr>
                  <w:rFonts w:asciiTheme="minorHAnsi" w:eastAsia="Calibri" w:hAnsiTheme="minorHAnsi" w:cstheme="minorHAnsi"/>
                  <w:color w:val="000000"/>
                  <w:sz w:val="22"/>
                  <w:szCs w:val="22"/>
                </w:rPr>
                <w:t>:</w:t>
              </w:r>
            </w:ins>
          </w:p>
          <w:p w14:paraId="2D9619DB" w14:textId="133F45DA" w:rsidR="009D4698" w:rsidRDefault="009D4698" w:rsidP="009D4698">
            <w:pPr>
              <w:pStyle w:val="Odstavecseseznamem"/>
              <w:numPr>
                <w:ilvl w:val="0"/>
                <w:numId w:val="5"/>
              </w:numPr>
              <w:jc w:val="both"/>
              <w:rPr>
                <w:ins w:id="3" w:author="Autor"/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ins w:id="4" w:author="Autor">
              <w:r>
                <w:rPr>
                  <w:rFonts w:asciiTheme="minorHAnsi" w:eastAsia="Calibri" w:hAnsiTheme="minorHAnsi" w:cstheme="minorHAnsi"/>
                  <w:color w:val="000000"/>
                  <w:sz w:val="22"/>
                  <w:szCs w:val="22"/>
                </w:rPr>
                <w:t xml:space="preserve">typ: </w:t>
              </w:r>
              <w:r w:rsidR="002D0BAC">
                <w:rPr>
                  <w:rFonts w:asciiTheme="minorHAnsi" w:eastAsia="Calibri" w:hAnsiTheme="minorHAnsi" w:cstheme="minorHAnsi"/>
                  <w:color w:val="000000"/>
                  <w:sz w:val="22"/>
                  <w:szCs w:val="22"/>
                </w:rPr>
                <w:t>třífázová, rámová</w:t>
              </w:r>
            </w:ins>
          </w:p>
          <w:p w14:paraId="506BDC19" w14:textId="77777777" w:rsidR="002D0BAC" w:rsidRDefault="002D0BAC" w:rsidP="009D4698">
            <w:pPr>
              <w:pStyle w:val="Odstavecseseznamem"/>
              <w:numPr>
                <w:ilvl w:val="0"/>
                <w:numId w:val="5"/>
              </w:numPr>
              <w:jc w:val="both"/>
              <w:rPr>
                <w:ins w:id="5" w:author="Autor"/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ins w:id="6" w:author="Autor">
              <w:r>
                <w:rPr>
                  <w:rFonts w:asciiTheme="minorHAnsi" w:eastAsia="Calibri" w:hAnsiTheme="minorHAnsi" w:cstheme="minorHAnsi"/>
                  <w:color w:val="000000"/>
                  <w:sz w:val="22"/>
                  <w:szCs w:val="22"/>
                </w:rPr>
                <w:t>třída krytí: IP54</w:t>
              </w:r>
            </w:ins>
          </w:p>
          <w:p w14:paraId="22B90AD2" w14:textId="77777777" w:rsidR="002D0BAC" w:rsidRDefault="002D0BAC" w:rsidP="009D4698">
            <w:pPr>
              <w:pStyle w:val="Odstavecseseznamem"/>
              <w:numPr>
                <w:ilvl w:val="0"/>
                <w:numId w:val="5"/>
              </w:numPr>
              <w:jc w:val="both"/>
              <w:rPr>
                <w:ins w:id="7" w:author="Autor"/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ins w:id="8" w:author="Autor">
              <w:r>
                <w:rPr>
                  <w:rFonts w:asciiTheme="minorHAnsi" w:eastAsia="Calibri" w:hAnsiTheme="minorHAnsi" w:cstheme="minorHAnsi"/>
                  <w:color w:val="000000"/>
                  <w:sz w:val="22"/>
                  <w:szCs w:val="22"/>
                </w:rPr>
                <w:t>startování: manuální</w:t>
              </w:r>
            </w:ins>
          </w:p>
          <w:p w14:paraId="79EE147C" w14:textId="575D9ED4" w:rsidR="00F05E4A" w:rsidRDefault="00F05E4A" w:rsidP="009D4698">
            <w:pPr>
              <w:pStyle w:val="Odstavecseseznamem"/>
              <w:numPr>
                <w:ilvl w:val="0"/>
                <w:numId w:val="5"/>
              </w:numPr>
              <w:jc w:val="both"/>
              <w:rPr>
                <w:ins w:id="9" w:author="Autor"/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ins w:id="10" w:author="Autor">
              <w:r>
                <w:rPr>
                  <w:rFonts w:asciiTheme="minorHAnsi" w:eastAsia="Calibri" w:hAnsiTheme="minorHAnsi" w:cstheme="minorHAnsi"/>
                  <w:color w:val="000000"/>
                  <w:sz w:val="22"/>
                  <w:szCs w:val="22"/>
                </w:rPr>
                <w:t>maximální výkon min.</w:t>
              </w:r>
              <w:r w:rsidR="008B0EEB">
                <w:rPr>
                  <w:rFonts w:asciiTheme="minorHAnsi" w:eastAsia="Calibri" w:hAnsiTheme="minorHAnsi" w:cstheme="minorHAnsi"/>
                  <w:color w:val="000000"/>
                  <w:sz w:val="22"/>
                  <w:szCs w:val="22"/>
                </w:rPr>
                <w:t>: 1 fáze 5000 VA, 3 fáze 5900 VA</w:t>
              </w:r>
            </w:ins>
          </w:p>
          <w:p w14:paraId="16F4CA5C" w14:textId="77777777" w:rsidR="008B0EEB" w:rsidRDefault="008B0EEB" w:rsidP="009D4698">
            <w:pPr>
              <w:pStyle w:val="Odstavecseseznamem"/>
              <w:numPr>
                <w:ilvl w:val="0"/>
                <w:numId w:val="5"/>
              </w:numPr>
              <w:jc w:val="both"/>
              <w:rPr>
                <w:ins w:id="11" w:author="Autor"/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ins w:id="12" w:author="Autor">
              <w:r>
                <w:rPr>
                  <w:rFonts w:asciiTheme="minorHAnsi" w:eastAsia="Calibri" w:hAnsiTheme="minorHAnsi" w:cstheme="minorHAnsi"/>
                  <w:color w:val="000000"/>
                  <w:sz w:val="22"/>
                  <w:szCs w:val="22"/>
                </w:rPr>
                <w:t>jmenovitá frekvence:</w:t>
              </w:r>
              <w:r w:rsidR="00444EE0">
                <w:rPr>
                  <w:rFonts w:asciiTheme="minorHAnsi" w:eastAsia="Calibri" w:hAnsiTheme="minorHAnsi" w:cstheme="minorHAnsi"/>
                  <w:color w:val="000000"/>
                  <w:sz w:val="22"/>
                  <w:szCs w:val="22"/>
                </w:rPr>
                <w:t xml:space="preserve"> </w:t>
              </w:r>
              <w:proofErr w:type="gramStart"/>
              <w:r w:rsidR="00444EE0">
                <w:rPr>
                  <w:rFonts w:asciiTheme="minorHAnsi" w:eastAsia="Calibri" w:hAnsiTheme="minorHAnsi" w:cstheme="minorHAnsi"/>
                  <w:color w:val="000000"/>
                  <w:sz w:val="22"/>
                  <w:szCs w:val="22"/>
                </w:rPr>
                <w:t>50Hz</w:t>
              </w:r>
              <w:proofErr w:type="gramEnd"/>
            </w:ins>
          </w:p>
          <w:p w14:paraId="3D406E84" w14:textId="77777777" w:rsidR="00444EE0" w:rsidRDefault="002B4E3A" w:rsidP="009D4698">
            <w:pPr>
              <w:pStyle w:val="Odstavecseseznamem"/>
              <w:numPr>
                <w:ilvl w:val="0"/>
                <w:numId w:val="5"/>
              </w:numPr>
              <w:jc w:val="both"/>
              <w:rPr>
                <w:ins w:id="13" w:author="Autor"/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ins w:id="14" w:author="Autor">
              <w:r>
                <w:rPr>
                  <w:rFonts w:asciiTheme="minorHAnsi" w:eastAsia="Calibri" w:hAnsiTheme="minorHAnsi" w:cstheme="minorHAnsi"/>
                  <w:color w:val="000000"/>
                  <w:sz w:val="22"/>
                  <w:szCs w:val="22"/>
                </w:rPr>
                <w:t>jmenovité napětí: 230 V/400 V</w:t>
              </w:r>
            </w:ins>
          </w:p>
          <w:p w14:paraId="085EA77D" w14:textId="77777777" w:rsidR="002B4E3A" w:rsidRDefault="002B4E3A" w:rsidP="009D4698">
            <w:pPr>
              <w:pStyle w:val="Odstavecseseznamem"/>
              <w:numPr>
                <w:ilvl w:val="0"/>
                <w:numId w:val="5"/>
              </w:numPr>
              <w:jc w:val="both"/>
              <w:rPr>
                <w:ins w:id="15" w:author="Autor"/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ins w:id="16" w:author="Autor">
              <w:r>
                <w:rPr>
                  <w:rFonts w:asciiTheme="minorHAnsi" w:eastAsia="Calibri" w:hAnsiTheme="minorHAnsi" w:cstheme="minorHAnsi"/>
                  <w:color w:val="000000"/>
                  <w:sz w:val="22"/>
                  <w:szCs w:val="22"/>
                </w:rPr>
                <w:t xml:space="preserve">jmenovitý proud: </w:t>
              </w:r>
              <w:r w:rsidR="006B2798">
                <w:rPr>
                  <w:rFonts w:asciiTheme="minorHAnsi" w:eastAsia="Calibri" w:hAnsiTheme="minorHAnsi" w:cstheme="minorHAnsi"/>
                  <w:color w:val="000000"/>
                  <w:sz w:val="22"/>
                  <w:szCs w:val="22"/>
                </w:rPr>
                <w:t>1 fáze 16 A, 3 fáze 8,2 A</w:t>
              </w:r>
            </w:ins>
          </w:p>
          <w:p w14:paraId="0DE76AFA" w14:textId="0A82C93E" w:rsidR="006B2798" w:rsidRDefault="006B2798" w:rsidP="009D4698">
            <w:pPr>
              <w:pStyle w:val="Odstavecseseznamem"/>
              <w:numPr>
                <w:ilvl w:val="0"/>
                <w:numId w:val="5"/>
              </w:numPr>
              <w:jc w:val="both"/>
              <w:rPr>
                <w:ins w:id="17" w:author="Autor"/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ins w:id="18" w:author="Autor">
              <w:r>
                <w:rPr>
                  <w:rFonts w:asciiTheme="minorHAnsi" w:eastAsia="Calibri" w:hAnsiTheme="minorHAnsi" w:cstheme="minorHAnsi"/>
                  <w:color w:val="000000"/>
                  <w:sz w:val="22"/>
                  <w:szCs w:val="22"/>
                </w:rPr>
                <w:t xml:space="preserve">zdvihový objem min.: 390 </w:t>
              </w:r>
              <w:r w:rsidR="00CB1C4B">
                <w:rPr>
                  <w:rFonts w:asciiTheme="minorHAnsi" w:eastAsia="Calibri" w:hAnsiTheme="minorHAnsi" w:cstheme="minorHAnsi"/>
                  <w:color w:val="000000"/>
                  <w:sz w:val="22"/>
                  <w:szCs w:val="22"/>
                </w:rPr>
                <w:t>c</w:t>
              </w:r>
              <w:r w:rsidR="001F1A23">
                <w:rPr>
                  <w:rFonts w:asciiTheme="minorHAnsi" w:eastAsia="Calibri" w:hAnsiTheme="minorHAnsi" w:cstheme="minorHAnsi"/>
                  <w:color w:val="000000"/>
                  <w:sz w:val="22"/>
                  <w:szCs w:val="22"/>
                </w:rPr>
                <w:t>c</w:t>
              </w:r>
              <w:r w:rsidR="00CB1C4B">
                <w:rPr>
                  <w:rFonts w:asciiTheme="minorHAnsi" w:eastAsia="Calibri" w:hAnsiTheme="minorHAnsi" w:cstheme="minorHAnsi"/>
                  <w:color w:val="000000"/>
                  <w:sz w:val="22"/>
                  <w:szCs w:val="22"/>
                </w:rPr>
                <w:t>m</w:t>
              </w:r>
            </w:ins>
          </w:p>
          <w:p w14:paraId="20EC4886" w14:textId="509612C1" w:rsidR="00CB1C4B" w:rsidRPr="008628FB" w:rsidRDefault="00CB1C4B" w:rsidP="008628FB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ins w:id="19" w:author="Autor">
              <w:r>
                <w:rPr>
                  <w:rFonts w:asciiTheme="minorHAnsi" w:eastAsia="Calibri" w:hAnsiTheme="minorHAnsi" w:cstheme="minorHAnsi"/>
                  <w:color w:val="000000"/>
                  <w:sz w:val="22"/>
                  <w:szCs w:val="22"/>
                </w:rPr>
                <w:t>objem palivové nádrže min.: 5,9 l</w:t>
              </w:r>
            </w:ins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3A6F182" w14:textId="3BF5D3F0" w:rsidR="00AB07EF" w:rsidRPr="0046737F" w:rsidRDefault="00AB07EF" w:rsidP="00521E8D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</w:t>
            </w:r>
          </w:p>
        </w:tc>
      </w:tr>
      <w:tr w:rsidR="00AB07EF" w14:paraId="71A65E5A" w14:textId="77777777" w:rsidTr="00521E8D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A001650" w14:textId="77777777" w:rsidR="00AB07EF" w:rsidRPr="0046737F" w:rsidRDefault="00AB07EF" w:rsidP="00521E8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95DFF8A" w14:textId="77777777" w:rsidR="00AB07EF" w:rsidRDefault="00CF2D46" w:rsidP="00521E8D">
            <w:pPr>
              <w:jc w:val="both"/>
              <w:rPr>
                <w:ins w:id="20" w:author="Autor"/>
                <w:rFonts w:asciiTheme="minorHAnsi" w:eastAsia="Calibri" w:hAnsiTheme="minorHAnsi" w:cstheme="minorHAnsi"/>
                <w:bCs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bCs/>
                <w:color w:val="000000"/>
                <w:sz w:val="22"/>
                <w:szCs w:val="22"/>
              </w:rPr>
              <w:t>1</w:t>
            </w:r>
            <w:r w:rsidR="00795598" w:rsidRPr="0016734C">
              <w:rPr>
                <w:rFonts w:asciiTheme="minorHAnsi" w:eastAsia="Calibri" w:hAnsiTheme="minorHAnsi" w:cstheme="minorHAnsi"/>
                <w:bCs/>
                <w:color w:val="000000"/>
                <w:sz w:val="22"/>
                <w:szCs w:val="22"/>
              </w:rPr>
              <w:t xml:space="preserve"> ks </w:t>
            </w:r>
            <w:r w:rsidRPr="00CF2D46">
              <w:rPr>
                <w:rFonts w:asciiTheme="minorHAnsi" w:eastAsia="Calibri" w:hAnsiTheme="minorHAnsi" w:cstheme="minorHAnsi"/>
                <w:bCs/>
                <w:color w:val="000000"/>
                <w:sz w:val="22"/>
                <w:szCs w:val="22"/>
              </w:rPr>
              <w:t>Přetlakový ventilátor</w:t>
            </w:r>
            <w:ins w:id="21" w:author="Autor">
              <w:r w:rsidR="00CB1C4B">
                <w:rPr>
                  <w:rFonts w:asciiTheme="minorHAnsi" w:eastAsia="Calibri" w:hAnsiTheme="minorHAnsi" w:cstheme="minorHAnsi"/>
                  <w:bCs/>
                  <w:color w:val="000000"/>
                  <w:sz w:val="22"/>
                  <w:szCs w:val="22"/>
                </w:rPr>
                <w:t>:</w:t>
              </w:r>
            </w:ins>
          </w:p>
          <w:p w14:paraId="68151B73" w14:textId="77777777" w:rsidR="00CB1C4B" w:rsidRDefault="00A65CF0" w:rsidP="00CB1C4B">
            <w:pPr>
              <w:pStyle w:val="Odstavecseseznamem"/>
              <w:numPr>
                <w:ilvl w:val="0"/>
                <w:numId w:val="5"/>
              </w:numPr>
              <w:jc w:val="both"/>
              <w:rPr>
                <w:ins w:id="22" w:author="Autor"/>
                <w:rFonts w:asciiTheme="minorHAnsi" w:eastAsia="Calibri" w:hAnsiTheme="minorHAnsi" w:cstheme="minorHAnsi"/>
                <w:bCs/>
                <w:color w:val="000000"/>
                <w:sz w:val="22"/>
                <w:szCs w:val="22"/>
              </w:rPr>
            </w:pPr>
            <w:ins w:id="23" w:author="Autor">
              <w:r>
                <w:rPr>
                  <w:rFonts w:asciiTheme="minorHAnsi" w:eastAsia="Calibri" w:hAnsiTheme="minorHAnsi" w:cstheme="minorHAnsi"/>
                  <w:bCs/>
                  <w:color w:val="000000"/>
                  <w:sz w:val="22"/>
                  <w:szCs w:val="22"/>
                </w:rPr>
                <w:t>pohon: spalovací motor</w:t>
              </w:r>
            </w:ins>
          </w:p>
          <w:p w14:paraId="0E851FDA" w14:textId="77777777" w:rsidR="00A65CF0" w:rsidRDefault="00A65CF0" w:rsidP="00CB1C4B">
            <w:pPr>
              <w:pStyle w:val="Odstavecseseznamem"/>
              <w:numPr>
                <w:ilvl w:val="0"/>
                <w:numId w:val="5"/>
              </w:numPr>
              <w:jc w:val="both"/>
              <w:rPr>
                <w:ins w:id="24" w:author="Autor"/>
                <w:rFonts w:asciiTheme="minorHAnsi" w:eastAsia="Calibri" w:hAnsiTheme="minorHAnsi" w:cstheme="minorHAnsi"/>
                <w:bCs/>
                <w:color w:val="000000"/>
                <w:sz w:val="22"/>
                <w:szCs w:val="22"/>
              </w:rPr>
            </w:pPr>
            <w:ins w:id="25" w:author="Autor">
              <w:r>
                <w:rPr>
                  <w:rFonts w:asciiTheme="minorHAnsi" w:eastAsia="Calibri" w:hAnsiTheme="minorHAnsi" w:cstheme="minorHAnsi"/>
                  <w:bCs/>
                  <w:color w:val="000000"/>
                  <w:sz w:val="22"/>
                  <w:szCs w:val="22"/>
                </w:rPr>
                <w:t>výkon motoru min.: 3,5 kW</w:t>
              </w:r>
            </w:ins>
          </w:p>
          <w:p w14:paraId="103C3687" w14:textId="0151A104" w:rsidR="00A65CF0" w:rsidRDefault="00347599" w:rsidP="00CB1C4B">
            <w:pPr>
              <w:pStyle w:val="Odstavecseseznamem"/>
              <w:numPr>
                <w:ilvl w:val="0"/>
                <w:numId w:val="5"/>
              </w:numPr>
              <w:jc w:val="both"/>
              <w:rPr>
                <w:ins w:id="26" w:author="Autor"/>
                <w:rFonts w:asciiTheme="minorHAnsi" w:eastAsia="Calibri" w:hAnsiTheme="minorHAnsi" w:cstheme="minorHAnsi"/>
                <w:bCs/>
                <w:color w:val="000000"/>
                <w:sz w:val="22"/>
                <w:szCs w:val="22"/>
              </w:rPr>
            </w:pPr>
            <w:ins w:id="27" w:author="Autor">
              <w:r>
                <w:rPr>
                  <w:rFonts w:asciiTheme="minorHAnsi" w:eastAsia="Calibri" w:hAnsiTheme="minorHAnsi" w:cstheme="minorHAnsi"/>
                  <w:bCs/>
                  <w:color w:val="000000"/>
                  <w:sz w:val="22"/>
                  <w:szCs w:val="22"/>
                </w:rPr>
                <w:t>výkon ventilátoru min.: 45000 m</w:t>
              </w:r>
              <w:r w:rsidRPr="008628FB">
                <w:rPr>
                  <w:rFonts w:asciiTheme="minorHAnsi" w:eastAsia="Calibri" w:hAnsiTheme="minorHAnsi" w:cstheme="minorHAnsi"/>
                  <w:bCs/>
                  <w:color w:val="000000"/>
                  <w:sz w:val="22"/>
                  <w:szCs w:val="22"/>
                  <w:vertAlign w:val="superscript"/>
                </w:rPr>
                <w:t>3</w:t>
              </w:r>
              <w:r>
                <w:rPr>
                  <w:rFonts w:asciiTheme="minorHAnsi" w:eastAsia="Calibri" w:hAnsiTheme="minorHAnsi" w:cstheme="minorHAnsi"/>
                  <w:bCs/>
                  <w:color w:val="000000"/>
                  <w:sz w:val="22"/>
                  <w:szCs w:val="22"/>
                </w:rPr>
                <w:t>/h</w:t>
              </w:r>
            </w:ins>
          </w:p>
          <w:p w14:paraId="0064D009" w14:textId="3BC8F871" w:rsidR="00347599" w:rsidRPr="008628FB" w:rsidRDefault="008628FB" w:rsidP="008628FB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asciiTheme="minorHAnsi" w:eastAsia="Calibri" w:hAnsiTheme="minorHAnsi" w:cstheme="minorHAnsi"/>
                <w:bCs/>
                <w:color w:val="000000"/>
                <w:sz w:val="22"/>
                <w:szCs w:val="22"/>
              </w:rPr>
            </w:pPr>
            <w:ins w:id="28" w:author="Autor">
              <w:r>
                <w:rPr>
                  <w:rFonts w:asciiTheme="minorHAnsi" w:eastAsia="Calibri" w:hAnsiTheme="minorHAnsi" w:cstheme="minorHAnsi"/>
                  <w:bCs/>
                  <w:color w:val="000000"/>
                  <w:sz w:val="22"/>
                  <w:szCs w:val="22"/>
                </w:rPr>
                <w:t>úhel vertikálního naklopení: +20°/-20°</w:t>
              </w:r>
            </w:ins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68D9BFF" w14:textId="58B0486A" w:rsidR="00AB07EF" w:rsidRPr="0046737F" w:rsidRDefault="00AB07EF" w:rsidP="00521E8D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AB07EF" w14:paraId="79E84995" w14:textId="77777777" w:rsidTr="00521E8D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67E8D52" w14:textId="5977F9C6" w:rsidR="00AB07EF" w:rsidRDefault="00F85F49" w:rsidP="00521E8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000488D" w14:textId="2373D269" w:rsidR="00AB07EF" w:rsidRPr="0016734C" w:rsidRDefault="00CF2D46" w:rsidP="00521E8D">
            <w:pPr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F85F49" w:rsidRPr="0016734C">
              <w:rPr>
                <w:rFonts w:asciiTheme="minorHAnsi" w:hAnsiTheme="minorHAnsi" w:cstheme="minorHAnsi"/>
                <w:sz w:val="22"/>
                <w:szCs w:val="22"/>
              </w:rPr>
              <w:t xml:space="preserve"> ks </w:t>
            </w:r>
            <w:r w:rsidRPr="00CF2D46">
              <w:rPr>
                <w:rFonts w:asciiTheme="minorHAnsi" w:hAnsiTheme="minorHAnsi" w:cstheme="minorHAnsi"/>
                <w:sz w:val="22"/>
                <w:szCs w:val="22"/>
              </w:rPr>
              <w:t>Technický kufr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5EC00D1" w14:textId="77777777" w:rsidR="00AB07EF" w:rsidRPr="0046737F" w:rsidRDefault="00AB07EF" w:rsidP="00521E8D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AB07EF" w14:paraId="0A9D74AC" w14:textId="77777777" w:rsidTr="00521E8D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F5BDC7A" w14:textId="62E0A38C" w:rsidR="00AB07EF" w:rsidRDefault="00F85F49" w:rsidP="00521E8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7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2261E31" w14:textId="13CE4A1E" w:rsidR="00AB07EF" w:rsidRPr="0016734C" w:rsidRDefault="00CF2D46" w:rsidP="00521E8D">
            <w:pPr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57026D" w:rsidRPr="0016734C">
              <w:rPr>
                <w:rFonts w:asciiTheme="minorHAnsi" w:hAnsiTheme="minorHAnsi" w:cstheme="minorHAnsi"/>
                <w:sz w:val="22"/>
                <w:szCs w:val="22"/>
              </w:rPr>
              <w:t xml:space="preserve"> ks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Pilařský kufr (bez výbavy)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B6130E3" w14:textId="77777777" w:rsidR="00AB07EF" w:rsidRPr="0046737F" w:rsidRDefault="00AB07EF" w:rsidP="00521E8D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AB07EF" w14:paraId="1AFDAB82" w14:textId="77777777" w:rsidTr="00521E8D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9195DE" w14:textId="1521D25F" w:rsidR="00AB07EF" w:rsidRDefault="00F85F49" w:rsidP="00521E8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8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D2F4601" w14:textId="4D2F4D10" w:rsidR="00AB07EF" w:rsidRPr="0016734C" w:rsidRDefault="00FD4771" w:rsidP="00521E8D">
            <w:pPr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</w:t>
            </w:r>
            <w:r w:rsidR="008F7CA9" w:rsidRPr="0016734C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 xml:space="preserve"> ks </w:t>
            </w:r>
            <w:r w:rsidRPr="00FD4771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Kominické vybavení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99D84D5" w14:textId="77777777" w:rsidR="00AB07EF" w:rsidRPr="0046737F" w:rsidRDefault="00AB07EF" w:rsidP="00521E8D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AB07EF" w14:paraId="050418E5" w14:textId="77777777" w:rsidTr="00521E8D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0A962AF" w14:textId="34774945" w:rsidR="00AB07EF" w:rsidRDefault="00F85F49" w:rsidP="00521E8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9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D3B9FDA" w14:textId="35D0FEC1" w:rsidR="00AB07EF" w:rsidRPr="0016734C" w:rsidRDefault="00FD4771" w:rsidP="00521E8D">
            <w:pPr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="00FA2288" w:rsidRPr="0016734C">
              <w:rPr>
                <w:rFonts w:asciiTheme="minorHAnsi" w:hAnsiTheme="minorHAnsi" w:cstheme="minorHAnsi"/>
                <w:sz w:val="22"/>
                <w:szCs w:val="22"/>
              </w:rPr>
              <w:t xml:space="preserve"> ks </w:t>
            </w:r>
            <w:r w:rsidRPr="00FD4771">
              <w:rPr>
                <w:rFonts w:asciiTheme="minorHAnsi" w:hAnsiTheme="minorHAnsi" w:cstheme="minorHAnsi"/>
                <w:sz w:val="22"/>
                <w:szCs w:val="22"/>
              </w:rPr>
              <w:t>proudnice kombinovaná C podle TP-TS/13-2019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3704497" w14:textId="77777777" w:rsidR="00AB07EF" w:rsidRPr="0046737F" w:rsidRDefault="00AB07EF" w:rsidP="00521E8D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AB07EF" w14:paraId="3DF33BA4" w14:textId="77777777" w:rsidTr="00521E8D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93BB9F9" w14:textId="4F88316C" w:rsidR="00AB07EF" w:rsidRDefault="00F85F49" w:rsidP="00521E8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10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35A4273" w14:textId="23DD1360" w:rsidR="00AB07EF" w:rsidRPr="0016734C" w:rsidRDefault="00B4245F" w:rsidP="00521E8D">
            <w:pPr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4</w:t>
            </w:r>
            <w:r w:rsidR="00FC1153" w:rsidRPr="0016734C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 xml:space="preserve"> ks </w:t>
            </w:r>
            <w:r w:rsidR="00FD4771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Savice</w:t>
            </w: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 xml:space="preserve"> 110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8B40A12" w14:textId="77777777" w:rsidR="00AB07EF" w:rsidRPr="0046737F" w:rsidRDefault="00AB07EF" w:rsidP="00521E8D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2E3978" w14:paraId="1A17392C" w14:textId="77777777" w:rsidTr="00521E8D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4E884D0" w14:textId="6255C10A" w:rsidR="003D55D0" w:rsidRDefault="003D55D0" w:rsidP="003D55D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11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73C284F" w14:textId="7DD94AE8" w:rsidR="002E3978" w:rsidRDefault="002E3978" w:rsidP="00521E8D">
            <w:pPr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 xml:space="preserve">1 ks </w:t>
            </w:r>
            <w:r w:rsidR="00C86217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Proudnice C pro aplikaci pěny z CAFS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9E32534" w14:textId="564282F3" w:rsidR="002E3978" w:rsidRPr="0046737F" w:rsidRDefault="003D55D0" w:rsidP="00521E8D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2E3978" w14:paraId="0FEF49A9" w14:textId="77777777" w:rsidTr="00521E8D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A8243C0" w14:textId="144E7247" w:rsidR="002E3978" w:rsidRDefault="003D55D0" w:rsidP="00521E8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12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26DFB3D" w14:textId="26980318" w:rsidR="002E3978" w:rsidRDefault="00C86217" w:rsidP="00521E8D">
            <w:pPr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1 ks Proudnice B pro aplikaci pěny z CAFS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04C0882" w14:textId="50A681A3" w:rsidR="002E3978" w:rsidRPr="0046737F" w:rsidRDefault="003D55D0" w:rsidP="00521E8D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690D69" w14:paraId="6090E5B8" w14:textId="77777777" w:rsidTr="00521E8D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08A7066" w14:textId="52BC7FDE" w:rsidR="00690D69" w:rsidRDefault="00D44DD2" w:rsidP="00521E8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13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A06D01F" w14:textId="28604DD6" w:rsidR="00690D69" w:rsidRDefault="00CF4731" w:rsidP="00521E8D">
            <w:pPr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CF4731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Rozměrné požární příslušenství, s výjimkou přenosného záchranného a zásahového žebříku, je uloženo ve dvou schránkách s odvětráním, utěsněným dnem a s víkem, vyrobených z lehkého kovu a umístěných na účelové nástavbě s výškou, která nepřesahuje výšku kabiny osádky se zvláštním výstražným zařízením.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26B11A7" w14:textId="52BAA0A2" w:rsidR="00690D69" w:rsidRPr="0046737F" w:rsidRDefault="005134E1" w:rsidP="00521E8D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CF4731" w14:paraId="626929ED" w14:textId="77777777" w:rsidTr="00521E8D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AAC5EB7" w14:textId="33FA6B60" w:rsidR="00CF4731" w:rsidRDefault="00D44DD2" w:rsidP="00521E8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14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1BA7C21" w14:textId="6E5597B0" w:rsidR="00CF4731" w:rsidRPr="00CF4731" w:rsidRDefault="005134E1" w:rsidP="00521E8D">
            <w:pPr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5134E1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Každá schránka je uzamykatelná shodným klíčem jako k uzamykání rolet a dveří účelové nástavby.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A38DC53" w14:textId="187A677D" w:rsidR="00CF4731" w:rsidRPr="0046737F" w:rsidRDefault="005134E1" w:rsidP="00521E8D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CF4731" w14:paraId="5C5F3C9F" w14:textId="77777777" w:rsidTr="00521E8D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08B22A8" w14:textId="04EE0905" w:rsidR="00CF4731" w:rsidRDefault="00D44DD2" w:rsidP="00521E8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15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4BD6537" w14:textId="203752D0" w:rsidR="00CF4731" w:rsidRPr="00CF4731" w:rsidRDefault="005134E1" w:rsidP="00521E8D">
            <w:pPr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5134E1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Vnitřní prostor schránky je vybaven osvětlením. Pro snadnou manipulaci s rozměrným vybavením je nástavba v zadní části vybavena rolnou.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0E0D52F" w14:textId="2AE0F277" w:rsidR="00CF4731" w:rsidRPr="0046737F" w:rsidRDefault="005134E1" w:rsidP="00521E8D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7031A2" w14:paraId="33E6C776" w14:textId="77777777" w:rsidTr="00EF287F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94FD1D3" w14:textId="121F1FA0" w:rsidR="007031A2" w:rsidRPr="00EF287F" w:rsidRDefault="007031A2" w:rsidP="007031A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16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631650A" w14:textId="77777777" w:rsidR="007031A2" w:rsidRPr="00EF287F" w:rsidRDefault="007031A2" w:rsidP="007031A2">
            <w:pPr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EF287F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 xml:space="preserve">Hygienické prostředky, které tvoří dávkovací zásobník na tekuté mýdlo o objemu nejméně 500 ml, dávkovací zásobník na alkoholovou dezinfekci o objemu nejméně 500 ml a zásobník na </w:t>
            </w:r>
            <w:r w:rsidRPr="00EF287F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lastRenderedPageBreak/>
              <w:t>papírové ručníky, jsou uloženy v účelové nástavbě CAS v pravé zadní skříni na výsuvném úložném prvku. V prostoru je umístěn kanystr o objemu nejméně 10 l a je určena k základní hygieně osádky.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FFE2538" w14:textId="2100C99C" w:rsidR="007031A2" w:rsidRPr="0046737F" w:rsidRDefault="007031A2" w:rsidP="007031A2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lastRenderedPageBreak/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7031A2" w14:paraId="1915D0A0" w14:textId="77777777" w:rsidTr="00EF287F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77EC5D8" w14:textId="41E98DEA" w:rsidR="007031A2" w:rsidRPr="00EF287F" w:rsidRDefault="007031A2" w:rsidP="007031A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17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578D05B" w14:textId="77777777" w:rsidR="007031A2" w:rsidRPr="00EF287F" w:rsidRDefault="007031A2" w:rsidP="007031A2">
            <w:pPr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EF287F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Hygienické prostředky, které tvoří dávkovací zásobník na tekuté mýdlo o objemu nejméně 500 ml, dávkovací zásobník na alkoholovou dezinfekci o objemu nejméně 500 ml a zásobník na papírové ručníky, jsou uloženy v účelové nástavbě CAS v pravé zadní skříni na výsuvném úložném prvku.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6DDE137" w14:textId="36433B51" w:rsidR="007031A2" w:rsidRPr="0046737F" w:rsidRDefault="007031A2" w:rsidP="007031A2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7031A2" w14:paraId="23DB4F5A" w14:textId="77777777" w:rsidTr="00EF287F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4F15533" w14:textId="78D86CDB" w:rsidR="007031A2" w:rsidRPr="00EF287F" w:rsidRDefault="007031A2" w:rsidP="007031A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18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95E85E1" w14:textId="77777777" w:rsidR="007031A2" w:rsidRPr="00EF287F" w:rsidRDefault="007031A2" w:rsidP="007031A2">
            <w:pPr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EF287F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 xml:space="preserve">V prostoru je umístěn kanystr o objemu nejméně 10 l a je určena k základní hygieně osádky. 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A42E86B" w14:textId="4C475D81" w:rsidR="007031A2" w:rsidRPr="0046737F" w:rsidRDefault="007031A2" w:rsidP="007031A2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7031A2" w14:paraId="7F6CCAB8" w14:textId="77777777" w:rsidTr="00EF287F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F7FFA8D" w14:textId="02560802" w:rsidR="007031A2" w:rsidRPr="00EF287F" w:rsidRDefault="007031A2" w:rsidP="007031A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19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BBBB84E" w14:textId="77777777" w:rsidR="007031A2" w:rsidRPr="00EF287F" w:rsidRDefault="007031A2" w:rsidP="007031A2">
            <w:pPr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EF287F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 xml:space="preserve">Součástí tohoto prostoru je spirálová hadice s délkou </w:t>
            </w:r>
            <w:r w:rsidRPr="00EF287F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br/>
              <w:t>v roztaženém stavu nejméně 1,5 m s ofukovací tryskou, která je napojena na tlakovou vzduchovou soustavu CAS a ovládaná mechanickým vzduchovým kohoutem.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B9A744F" w14:textId="68DAF7DA" w:rsidR="007031A2" w:rsidRPr="0046737F" w:rsidRDefault="007031A2" w:rsidP="007031A2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7031A2" w14:paraId="63B5218D" w14:textId="77777777" w:rsidTr="00EF287F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4034EC7" w14:textId="0C2A9145" w:rsidR="007031A2" w:rsidRDefault="007031A2" w:rsidP="007031A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20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DF1FCAA" w14:textId="1351D08D" w:rsidR="007031A2" w:rsidRPr="00EF287F" w:rsidRDefault="007031A2" w:rsidP="007031A2">
            <w:pPr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6150FB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Drobné požární příslušenství je uloženo v nejméně šesti přenosných přepravkách o rozměru základny 400 x 600 mm, umístěných v úložném prostoru účelové nástavby.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776CD77" w14:textId="336345CE" w:rsidR="007031A2" w:rsidRPr="0046737F" w:rsidRDefault="007031A2" w:rsidP="007031A2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7031A2" w14:paraId="1FFA1197" w14:textId="77777777" w:rsidTr="00EF287F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17C1363" w14:textId="3FCE1072" w:rsidR="007031A2" w:rsidRDefault="007031A2" w:rsidP="007031A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21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0009A41" w14:textId="2A7E8E1E" w:rsidR="007031A2" w:rsidRPr="00EF287F" w:rsidRDefault="007031A2" w:rsidP="007031A2">
            <w:pPr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EF6457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Veškeré výsuvné a výklopné prvky jsou opatřeny dvoubodovým jištěním ve dvou polohách (otevřeno/zavřeno), které jsou ovládány středovým tlačítkem.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22A688F" w14:textId="0279C0FD" w:rsidR="007031A2" w:rsidRPr="0046737F" w:rsidRDefault="007031A2" w:rsidP="007031A2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7031A2" w14:paraId="2B79C75C" w14:textId="77777777" w:rsidTr="00EF287F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105AFC9" w14:textId="3AD9BCDD" w:rsidR="007031A2" w:rsidRDefault="007031A2" w:rsidP="007031A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22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235724F" w14:textId="69A6B59C" w:rsidR="007031A2" w:rsidRPr="00EF287F" w:rsidRDefault="007031A2" w:rsidP="007031A2">
            <w:pPr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A0085E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Prostorová a hmotnostní rezerva, která je určena pro uložení nadstandardního požárního příslušenství o hmotnosti nejméně 200 kg, je situována v přední pravé části účelové nástavby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76F14B1" w14:textId="13ED5286" w:rsidR="007031A2" w:rsidRPr="0046737F" w:rsidRDefault="007031A2" w:rsidP="007031A2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7031A2" w14:paraId="79EFB61E" w14:textId="77777777" w:rsidTr="00EF287F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72471F2" w14:textId="06806F5C" w:rsidR="007031A2" w:rsidRDefault="007031A2" w:rsidP="007031A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23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C343AB7" w14:textId="184323E5" w:rsidR="007031A2" w:rsidRPr="00A0085E" w:rsidRDefault="007031A2" w:rsidP="007031A2">
            <w:pPr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A0085E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CAS je ve střešním prostoru nástavby vybavena lafetovou proudnicí.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ABD443D" w14:textId="1283A365" w:rsidR="007031A2" w:rsidRPr="0046737F" w:rsidRDefault="007031A2" w:rsidP="007031A2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</w:tbl>
    <w:p w14:paraId="02895652" w14:textId="77777777" w:rsidR="007B204F" w:rsidRDefault="007B204F">
      <w:pPr>
        <w:pStyle w:val="2nesltext"/>
        <w:keepNext/>
        <w:keepLines/>
        <w:spacing w:before="0" w:after="0"/>
        <w:rPr>
          <w:rFonts w:asciiTheme="minorHAnsi" w:hAnsiTheme="minorHAnsi"/>
          <w:b/>
          <w:i/>
          <w:u w:val="single"/>
          <w:lang w:eastAsia="cs-CZ"/>
        </w:rPr>
      </w:pPr>
    </w:p>
    <w:p w14:paraId="75701F8C" w14:textId="77777777" w:rsidR="00C3287C" w:rsidRPr="0016734C" w:rsidRDefault="00C3287C" w:rsidP="00C3287C">
      <w:pPr>
        <w:pStyle w:val="2nesltext"/>
        <w:keepNext/>
        <w:keepLines/>
        <w:spacing w:before="0" w:after="0"/>
        <w:rPr>
          <w:rFonts w:asciiTheme="minorHAnsi" w:hAnsiTheme="minorHAnsi" w:cstheme="minorHAnsi"/>
          <w:sz w:val="20"/>
          <w:szCs w:val="20"/>
        </w:rPr>
      </w:pPr>
      <w:r w:rsidRPr="0016734C">
        <w:rPr>
          <w:rFonts w:asciiTheme="minorHAnsi" w:hAnsiTheme="minorHAnsi" w:cstheme="minorHAnsi"/>
          <w:sz w:val="20"/>
          <w:szCs w:val="20"/>
        </w:rPr>
        <w:t>*</w:t>
      </w:r>
      <w:r w:rsidRPr="0016734C">
        <w:rPr>
          <w:sz w:val="20"/>
          <w:szCs w:val="20"/>
        </w:rPr>
        <w:t xml:space="preserve"> </w:t>
      </w:r>
      <w:r w:rsidRPr="0016734C">
        <w:rPr>
          <w:rFonts w:asciiTheme="minorHAnsi" w:hAnsiTheme="minorHAnsi" w:cstheme="minorHAnsi"/>
          <w:sz w:val="20"/>
          <w:szCs w:val="20"/>
        </w:rPr>
        <w:t>Veškeré příslušenství bude rozmístěno a upevněno</w:t>
      </w:r>
      <w:r>
        <w:rPr>
          <w:rFonts w:asciiTheme="minorHAnsi" w:hAnsiTheme="minorHAnsi" w:cstheme="minorHAnsi"/>
          <w:sz w:val="20"/>
          <w:szCs w:val="20"/>
        </w:rPr>
        <w:t xml:space="preserve"> na místa</w:t>
      </w:r>
      <w:r w:rsidRPr="0016734C">
        <w:rPr>
          <w:rFonts w:asciiTheme="minorHAnsi" w:hAnsiTheme="minorHAnsi" w:cstheme="minorHAnsi"/>
          <w:sz w:val="20"/>
          <w:szCs w:val="20"/>
        </w:rPr>
        <w:t xml:space="preserve"> po dohodě se zadavatelem.</w:t>
      </w:r>
    </w:p>
    <w:p w14:paraId="5CBBE824" w14:textId="38B4213A" w:rsidR="00F93FCB" w:rsidRPr="0016734C" w:rsidRDefault="00F93FCB">
      <w:pPr>
        <w:pStyle w:val="2nesltext"/>
        <w:keepNext/>
        <w:keepLines/>
        <w:spacing w:before="0" w:after="0"/>
        <w:rPr>
          <w:rFonts w:asciiTheme="minorHAnsi" w:hAnsiTheme="minorHAnsi" w:cstheme="minorHAnsi"/>
          <w:sz w:val="20"/>
          <w:szCs w:val="20"/>
        </w:rPr>
      </w:pPr>
    </w:p>
    <w:p w14:paraId="417C7435" w14:textId="77777777" w:rsidR="00F93FCB" w:rsidRDefault="00F93FCB">
      <w:pPr>
        <w:pStyle w:val="2nesltext"/>
        <w:keepNext/>
        <w:keepLines/>
        <w:spacing w:before="0" w:after="0"/>
        <w:rPr>
          <w:rFonts w:asciiTheme="minorHAnsi" w:hAnsiTheme="minorHAnsi"/>
          <w:b/>
          <w:i/>
          <w:u w:val="single"/>
          <w:lang w:eastAsia="cs-CZ"/>
        </w:rPr>
      </w:pPr>
    </w:p>
    <w:p w14:paraId="59FE2912" w14:textId="1FF75310" w:rsidR="006D434E" w:rsidRDefault="0038263E">
      <w:pPr>
        <w:pStyle w:val="2nesltext"/>
        <w:keepNext/>
        <w:keepLines/>
        <w:spacing w:before="0" w:after="0"/>
        <w:rPr>
          <w:rFonts w:asciiTheme="minorHAnsi" w:hAnsiTheme="minorHAnsi"/>
          <w:i/>
          <w:lang w:eastAsia="cs-CZ"/>
        </w:rPr>
      </w:pPr>
      <w:r>
        <w:rPr>
          <w:rFonts w:asciiTheme="minorHAnsi" w:hAnsiTheme="minorHAnsi"/>
          <w:b/>
          <w:i/>
          <w:u w:val="single"/>
          <w:lang w:eastAsia="cs-CZ"/>
        </w:rPr>
        <w:t xml:space="preserve">Pokyny pro účastníka </w:t>
      </w:r>
      <w:r w:rsidR="007B204F">
        <w:rPr>
          <w:rFonts w:asciiTheme="minorHAnsi" w:hAnsiTheme="minorHAnsi"/>
          <w:b/>
          <w:i/>
          <w:u w:val="single"/>
          <w:lang w:eastAsia="cs-CZ"/>
        </w:rPr>
        <w:t>zadávacího</w:t>
      </w:r>
      <w:r>
        <w:rPr>
          <w:rFonts w:asciiTheme="minorHAnsi" w:hAnsiTheme="minorHAnsi"/>
          <w:b/>
          <w:i/>
          <w:u w:val="single"/>
          <w:lang w:eastAsia="cs-CZ"/>
        </w:rPr>
        <w:t xml:space="preserve"> řízení</w:t>
      </w:r>
      <w:r>
        <w:rPr>
          <w:rFonts w:asciiTheme="minorHAnsi" w:hAnsiTheme="minorHAnsi"/>
          <w:i/>
          <w:lang w:eastAsia="cs-CZ"/>
        </w:rPr>
        <w:t xml:space="preserve">: </w:t>
      </w:r>
    </w:p>
    <w:p w14:paraId="59FE2913" w14:textId="2777CA1A" w:rsidR="006D434E" w:rsidRDefault="0038263E">
      <w:pPr>
        <w:pStyle w:val="2nesltext"/>
        <w:spacing w:before="240" w:after="600"/>
        <w:rPr>
          <w:rFonts w:asciiTheme="minorHAnsi" w:hAnsiTheme="minorHAnsi"/>
          <w:i/>
          <w:lang w:eastAsia="cs-CZ"/>
        </w:rPr>
      </w:pPr>
      <w:r>
        <w:rPr>
          <w:rFonts w:asciiTheme="minorHAnsi" w:hAnsiTheme="minorHAnsi"/>
          <w:i/>
          <w:lang w:eastAsia="cs-CZ"/>
        </w:rPr>
        <w:t xml:space="preserve">Účastník </w:t>
      </w:r>
      <w:r w:rsidR="007A216C">
        <w:rPr>
          <w:rFonts w:asciiTheme="minorHAnsi" w:hAnsiTheme="minorHAnsi"/>
          <w:i/>
          <w:lang w:eastAsia="cs-CZ"/>
        </w:rPr>
        <w:t>zadávacího</w:t>
      </w:r>
      <w:r>
        <w:rPr>
          <w:rFonts w:asciiTheme="minorHAnsi" w:hAnsiTheme="minorHAnsi"/>
          <w:i/>
          <w:lang w:eastAsia="cs-CZ"/>
        </w:rPr>
        <w:t xml:space="preserve"> řízení vyplní údaje ve sloupci „Údaje o nabízeném </w:t>
      </w:r>
      <w:r w:rsidR="007B204F">
        <w:rPr>
          <w:rFonts w:asciiTheme="minorHAnsi" w:hAnsiTheme="minorHAnsi"/>
          <w:i/>
          <w:lang w:eastAsia="cs-CZ"/>
        </w:rPr>
        <w:t>plnění</w:t>
      </w:r>
      <w:r>
        <w:rPr>
          <w:rFonts w:asciiTheme="minorHAnsi" w:hAnsiTheme="minorHAnsi"/>
          <w:i/>
          <w:lang w:eastAsia="cs-CZ"/>
        </w:rPr>
        <w:t>“, přičemž u každé položky uvede, zda jím nabízené plnění splňuje příslušný požadavek zadavatele („</w:t>
      </w:r>
      <w:r>
        <w:rPr>
          <w:rFonts w:asciiTheme="minorHAnsi" w:hAnsiTheme="minorHAnsi"/>
          <w:b/>
          <w:i/>
          <w:lang w:eastAsia="cs-CZ"/>
        </w:rPr>
        <w:t>ANO</w:t>
      </w:r>
      <w:r>
        <w:rPr>
          <w:rFonts w:asciiTheme="minorHAnsi" w:hAnsiTheme="minorHAnsi"/>
          <w:i/>
          <w:lang w:eastAsia="cs-CZ"/>
        </w:rPr>
        <w:t>“), nebo nesplňuje („</w:t>
      </w:r>
      <w:r>
        <w:rPr>
          <w:rFonts w:asciiTheme="minorHAnsi" w:hAnsiTheme="minorHAnsi"/>
          <w:b/>
          <w:i/>
          <w:lang w:eastAsia="cs-CZ"/>
        </w:rPr>
        <w:t>NE</w:t>
      </w:r>
      <w:r>
        <w:rPr>
          <w:rFonts w:asciiTheme="minorHAnsi" w:hAnsiTheme="minorHAnsi"/>
          <w:i/>
          <w:lang w:eastAsia="cs-CZ"/>
        </w:rPr>
        <w:t xml:space="preserve">“).  </w:t>
      </w:r>
    </w:p>
    <w:sectPr w:rsidR="006D434E">
      <w:footerReference w:type="default" r:id="rId8"/>
      <w:pgSz w:w="11906" w:h="16838"/>
      <w:pgMar w:top="1417" w:right="1417" w:bottom="1276" w:left="1417" w:header="0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F86659" w14:textId="77777777" w:rsidR="00F5691F" w:rsidRDefault="00F5691F">
      <w:r>
        <w:separator/>
      </w:r>
    </w:p>
  </w:endnote>
  <w:endnote w:type="continuationSeparator" w:id="0">
    <w:p w14:paraId="0C663729" w14:textId="77777777" w:rsidR="00F5691F" w:rsidRDefault="00F569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</w:font>
  <w:font w:name="Noto Sans CJK SC"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642651578"/>
      <w:docPartObj>
        <w:docPartGallery w:val="Page Numbers (Bottom of Page)"/>
        <w:docPartUnique/>
      </w:docPartObj>
    </w:sdtPr>
    <w:sdtEndPr/>
    <w:sdtContent>
      <w:p w14:paraId="59FE2914" w14:textId="77777777" w:rsidR="006D434E" w:rsidRDefault="0038263E">
        <w:pPr>
          <w:pStyle w:val="Zpat"/>
          <w:jc w:val="right"/>
          <w:rPr>
            <w:sz w:val="22"/>
            <w:szCs w:val="22"/>
          </w:rPr>
        </w:pPr>
        <w:r>
          <w:rPr>
            <w:rFonts w:asciiTheme="minorHAnsi" w:hAnsiTheme="minorHAnsi" w:cstheme="minorHAnsi"/>
            <w:sz w:val="22"/>
            <w:szCs w:val="22"/>
          </w:rPr>
          <w:t xml:space="preserve">Stránka | </w:t>
        </w:r>
        <w:r>
          <w:rPr>
            <w:rFonts w:asciiTheme="minorHAnsi" w:hAnsiTheme="minorHAnsi" w:cstheme="minorHAnsi"/>
            <w:sz w:val="22"/>
            <w:szCs w:val="22"/>
          </w:rPr>
          <w:fldChar w:fldCharType="begin"/>
        </w:r>
        <w:r>
          <w:rPr>
            <w:rFonts w:ascii="Calibri" w:hAnsi="Calibri" w:cs="Calibri"/>
            <w:sz w:val="22"/>
            <w:szCs w:val="22"/>
          </w:rPr>
          <w:instrText xml:space="preserve"> PAGE </w:instrText>
        </w:r>
        <w:r>
          <w:rPr>
            <w:rFonts w:ascii="Calibri" w:hAnsi="Calibri" w:cs="Calibri"/>
            <w:sz w:val="22"/>
            <w:szCs w:val="22"/>
          </w:rPr>
          <w:fldChar w:fldCharType="separate"/>
        </w:r>
        <w:r>
          <w:rPr>
            <w:rFonts w:ascii="Calibri" w:hAnsi="Calibri" w:cs="Calibri"/>
            <w:sz w:val="22"/>
            <w:szCs w:val="22"/>
          </w:rPr>
          <w:t>2</w:t>
        </w:r>
        <w:r>
          <w:rPr>
            <w:rFonts w:ascii="Calibri" w:hAnsi="Calibri" w:cs="Calibri"/>
            <w:sz w:val="22"/>
            <w:szCs w:val="22"/>
          </w:rPr>
          <w:fldChar w:fldCharType="end"/>
        </w:r>
        <w:r>
          <w:rPr>
            <w:sz w:val="22"/>
            <w:szCs w:val="22"/>
          </w:rPr>
          <w:t xml:space="preserve"> </w:t>
        </w:r>
      </w:p>
    </w:sdtContent>
  </w:sdt>
  <w:p w14:paraId="59FE2915" w14:textId="77777777" w:rsidR="006D434E" w:rsidRDefault="006D434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965F6A" w14:textId="77777777" w:rsidR="00F5691F" w:rsidRDefault="00F5691F">
      <w:r>
        <w:separator/>
      </w:r>
    </w:p>
  </w:footnote>
  <w:footnote w:type="continuationSeparator" w:id="0">
    <w:p w14:paraId="696FEFFD" w14:textId="77777777" w:rsidR="00F5691F" w:rsidRDefault="00F5691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0703C0"/>
    <w:multiLevelType w:val="hybridMultilevel"/>
    <w:tmpl w:val="0C101F66"/>
    <w:lvl w:ilvl="0" w:tplc="27BEF3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667CDB"/>
    <w:multiLevelType w:val="hybridMultilevel"/>
    <w:tmpl w:val="20F48EEE"/>
    <w:lvl w:ilvl="0" w:tplc="FA42648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F3160F5"/>
    <w:multiLevelType w:val="hybridMultilevel"/>
    <w:tmpl w:val="4C82AA46"/>
    <w:lvl w:ilvl="0" w:tplc="8BC8DF6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FCB2944"/>
    <w:multiLevelType w:val="hybridMultilevel"/>
    <w:tmpl w:val="7DAA8146"/>
    <w:lvl w:ilvl="0" w:tplc="2B0A8D7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6A93EE3"/>
    <w:multiLevelType w:val="hybridMultilevel"/>
    <w:tmpl w:val="AAC4A46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15205411">
    <w:abstractNumId w:val="1"/>
  </w:num>
  <w:num w:numId="2" w16cid:durableId="1269463971">
    <w:abstractNumId w:val="4"/>
  </w:num>
  <w:num w:numId="3" w16cid:durableId="1088691717">
    <w:abstractNumId w:val="3"/>
  </w:num>
  <w:num w:numId="4" w16cid:durableId="428700659">
    <w:abstractNumId w:val="0"/>
  </w:num>
  <w:num w:numId="5" w16cid:durableId="16241145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removePersonalInformation/>
  <w:removeDateAndTime/>
  <w:proofState w:spelling="clean" w:grammar="clean"/>
  <w:trackRevisions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434E"/>
    <w:rsid w:val="000011A2"/>
    <w:rsid w:val="00002F9A"/>
    <w:rsid w:val="000030D9"/>
    <w:rsid w:val="00014D00"/>
    <w:rsid w:val="00020B7E"/>
    <w:rsid w:val="0002545C"/>
    <w:rsid w:val="00025F8B"/>
    <w:rsid w:val="0002606E"/>
    <w:rsid w:val="0003194F"/>
    <w:rsid w:val="000350EA"/>
    <w:rsid w:val="00041C3B"/>
    <w:rsid w:val="000426E1"/>
    <w:rsid w:val="00056222"/>
    <w:rsid w:val="00056ED5"/>
    <w:rsid w:val="00061854"/>
    <w:rsid w:val="00063149"/>
    <w:rsid w:val="00066CD6"/>
    <w:rsid w:val="00067CE7"/>
    <w:rsid w:val="00074DA1"/>
    <w:rsid w:val="000756BF"/>
    <w:rsid w:val="000779B9"/>
    <w:rsid w:val="0008136D"/>
    <w:rsid w:val="00081712"/>
    <w:rsid w:val="00082D7D"/>
    <w:rsid w:val="000856BD"/>
    <w:rsid w:val="0008595B"/>
    <w:rsid w:val="00085C62"/>
    <w:rsid w:val="00086AF5"/>
    <w:rsid w:val="000914C6"/>
    <w:rsid w:val="00093847"/>
    <w:rsid w:val="00094C37"/>
    <w:rsid w:val="0009789F"/>
    <w:rsid w:val="00097BEC"/>
    <w:rsid w:val="000A0CBA"/>
    <w:rsid w:val="000A1846"/>
    <w:rsid w:val="000A21B1"/>
    <w:rsid w:val="000A2CB7"/>
    <w:rsid w:val="000A3E26"/>
    <w:rsid w:val="000A478E"/>
    <w:rsid w:val="000A7C15"/>
    <w:rsid w:val="000B19B4"/>
    <w:rsid w:val="000B1A15"/>
    <w:rsid w:val="000B27EF"/>
    <w:rsid w:val="000B2ACB"/>
    <w:rsid w:val="000B30EB"/>
    <w:rsid w:val="000B59FB"/>
    <w:rsid w:val="000C522C"/>
    <w:rsid w:val="000C60EC"/>
    <w:rsid w:val="000D0E82"/>
    <w:rsid w:val="000D4951"/>
    <w:rsid w:val="000D6D98"/>
    <w:rsid w:val="000E7203"/>
    <w:rsid w:val="000E7556"/>
    <w:rsid w:val="000F0AB1"/>
    <w:rsid w:val="000F231A"/>
    <w:rsid w:val="000F3CB2"/>
    <w:rsid w:val="000F6720"/>
    <w:rsid w:val="000F6950"/>
    <w:rsid w:val="000F745D"/>
    <w:rsid w:val="001037BA"/>
    <w:rsid w:val="0010773E"/>
    <w:rsid w:val="00120C1C"/>
    <w:rsid w:val="0012150F"/>
    <w:rsid w:val="0012321F"/>
    <w:rsid w:val="0013124D"/>
    <w:rsid w:val="00131645"/>
    <w:rsid w:val="00132331"/>
    <w:rsid w:val="001337E7"/>
    <w:rsid w:val="001346AE"/>
    <w:rsid w:val="00134A0E"/>
    <w:rsid w:val="001363F4"/>
    <w:rsid w:val="001415E2"/>
    <w:rsid w:val="00141D32"/>
    <w:rsid w:val="00145526"/>
    <w:rsid w:val="00150A50"/>
    <w:rsid w:val="00151B00"/>
    <w:rsid w:val="0015388E"/>
    <w:rsid w:val="00156F7E"/>
    <w:rsid w:val="0015758F"/>
    <w:rsid w:val="00161952"/>
    <w:rsid w:val="00161E70"/>
    <w:rsid w:val="001634C2"/>
    <w:rsid w:val="001659E0"/>
    <w:rsid w:val="0016734C"/>
    <w:rsid w:val="001756B7"/>
    <w:rsid w:val="00175B4C"/>
    <w:rsid w:val="00175ED4"/>
    <w:rsid w:val="00176643"/>
    <w:rsid w:val="00183D42"/>
    <w:rsid w:val="00186712"/>
    <w:rsid w:val="001C30A0"/>
    <w:rsid w:val="001C4623"/>
    <w:rsid w:val="001D5BAC"/>
    <w:rsid w:val="001D673E"/>
    <w:rsid w:val="001D7681"/>
    <w:rsid w:val="001E4CBC"/>
    <w:rsid w:val="001E7DD4"/>
    <w:rsid w:val="001F1A23"/>
    <w:rsid w:val="00207614"/>
    <w:rsid w:val="00207D5C"/>
    <w:rsid w:val="00207F84"/>
    <w:rsid w:val="00212B4A"/>
    <w:rsid w:val="00213075"/>
    <w:rsid w:val="002157B7"/>
    <w:rsid w:val="0021713E"/>
    <w:rsid w:val="002223F3"/>
    <w:rsid w:val="002249B2"/>
    <w:rsid w:val="0023181D"/>
    <w:rsid w:val="00240C4D"/>
    <w:rsid w:val="002417B9"/>
    <w:rsid w:val="00241D2E"/>
    <w:rsid w:val="002550CC"/>
    <w:rsid w:val="0025517A"/>
    <w:rsid w:val="00255FAC"/>
    <w:rsid w:val="00256BF0"/>
    <w:rsid w:val="002570C2"/>
    <w:rsid w:val="002615C5"/>
    <w:rsid w:val="00261AAD"/>
    <w:rsid w:val="00262BE3"/>
    <w:rsid w:val="00263281"/>
    <w:rsid w:val="00263D5D"/>
    <w:rsid w:val="00270362"/>
    <w:rsid w:val="00272294"/>
    <w:rsid w:val="00275E1C"/>
    <w:rsid w:val="002775B5"/>
    <w:rsid w:val="002832B9"/>
    <w:rsid w:val="00286282"/>
    <w:rsid w:val="00297AE8"/>
    <w:rsid w:val="002A15D0"/>
    <w:rsid w:val="002A487D"/>
    <w:rsid w:val="002A5702"/>
    <w:rsid w:val="002A6F8E"/>
    <w:rsid w:val="002A7044"/>
    <w:rsid w:val="002A739B"/>
    <w:rsid w:val="002B1BCE"/>
    <w:rsid w:val="002B475B"/>
    <w:rsid w:val="002B4E3A"/>
    <w:rsid w:val="002B5783"/>
    <w:rsid w:val="002B61F0"/>
    <w:rsid w:val="002B705B"/>
    <w:rsid w:val="002C03E3"/>
    <w:rsid w:val="002C12CE"/>
    <w:rsid w:val="002C1640"/>
    <w:rsid w:val="002C79EF"/>
    <w:rsid w:val="002C7F8E"/>
    <w:rsid w:val="002D0BAC"/>
    <w:rsid w:val="002D209A"/>
    <w:rsid w:val="002D290C"/>
    <w:rsid w:val="002D5073"/>
    <w:rsid w:val="002E19A9"/>
    <w:rsid w:val="002E2B3A"/>
    <w:rsid w:val="002E3928"/>
    <w:rsid w:val="002E3978"/>
    <w:rsid w:val="002E5050"/>
    <w:rsid w:val="002E6F19"/>
    <w:rsid w:val="002F1EF0"/>
    <w:rsid w:val="002F47E5"/>
    <w:rsid w:val="002F6C70"/>
    <w:rsid w:val="002F6EC3"/>
    <w:rsid w:val="0030076B"/>
    <w:rsid w:val="0030493C"/>
    <w:rsid w:val="00305F42"/>
    <w:rsid w:val="00312FE5"/>
    <w:rsid w:val="00316804"/>
    <w:rsid w:val="00322034"/>
    <w:rsid w:val="00322087"/>
    <w:rsid w:val="00322D2F"/>
    <w:rsid w:val="00326073"/>
    <w:rsid w:val="00326A4C"/>
    <w:rsid w:val="0033208E"/>
    <w:rsid w:val="003323AB"/>
    <w:rsid w:val="0033243F"/>
    <w:rsid w:val="00336DB2"/>
    <w:rsid w:val="00337674"/>
    <w:rsid w:val="00344B37"/>
    <w:rsid w:val="00345507"/>
    <w:rsid w:val="003458CD"/>
    <w:rsid w:val="00347599"/>
    <w:rsid w:val="003500B9"/>
    <w:rsid w:val="003558E8"/>
    <w:rsid w:val="00357B81"/>
    <w:rsid w:val="00361277"/>
    <w:rsid w:val="00363A7F"/>
    <w:rsid w:val="0036635E"/>
    <w:rsid w:val="00372195"/>
    <w:rsid w:val="00372738"/>
    <w:rsid w:val="00374972"/>
    <w:rsid w:val="003758F6"/>
    <w:rsid w:val="003769C7"/>
    <w:rsid w:val="00376D37"/>
    <w:rsid w:val="00377E5C"/>
    <w:rsid w:val="0038263E"/>
    <w:rsid w:val="003827CB"/>
    <w:rsid w:val="00384E12"/>
    <w:rsid w:val="00387AED"/>
    <w:rsid w:val="003921BF"/>
    <w:rsid w:val="00392451"/>
    <w:rsid w:val="00393D4D"/>
    <w:rsid w:val="00395643"/>
    <w:rsid w:val="003965F9"/>
    <w:rsid w:val="00397CBC"/>
    <w:rsid w:val="003A015E"/>
    <w:rsid w:val="003A1CC1"/>
    <w:rsid w:val="003A68D9"/>
    <w:rsid w:val="003A7B6A"/>
    <w:rsid w:val="003B3F6F"/>
    <w:rsid w:val="003C185D"/>
    <w:rsid w:val="003C1BE6"/>
    <w:rsid w:val="003C58B8"/>
    <w:rsid w:val="003C6E22"/>
    <w:rsid w:val="003D36CE"/>
    <w:rsid w:val="003D43D5"/>
    <w:rsid w:val="003D47FC"/>
    <w:rsid w:val="003D55D0"/>
    <w:rsid w:val="003F4F16"/>
    <w:rsid w:val="003F74DA"/>
    <w:rsid w:val="003F7FF0"/>
    <w:rsid w:val="00400D95"/>
    <w:rsid w:val="004029D8"/>
    <w:rsid w:val="00403B8C"/>
    <w:rsid w:val="00405742"/>
    <w:rsid w:val="004059ED"/>
    <w:rsid w:val="004153FD"/>
    <w:rsid w:val="004155EA"/>
    <w:rsid w:val="004179E1"/>
    <w:rsid w:val="004211AF"/>
    <w:rsid w:val="004255EF"/>
    <w:rsid w:val="0043005C"/>
    <w:rsid w:val="00432104"/>
    <w:rsid w:val="0043331C"/>
    <w:rsid w:val="004351C9"/>
    <w:rsid w:val="004367C5"/>
    <w:rsid w:val="00441A42"/>
    <w:rsid w:val="0044272C"/>
    <w:rsid w:val="004444EF"/>
    <w:rsid w:val="00444EE0"/>
    <w:rsid w:val="0044625E"/>
    <w:rsid w:val="004473A3"/>
    <w:rsid w:val="00453A3F"/>
    <w:rsid w:val="004546D0"/>
    <w:rsid w:val="00456C2F"/>
    <w:rsid w:val="00461786"/>
    <w:rsid w:val="00466C63"/>
    <w:rsid w:val="00466FE4"/>
    <w:rsid w:val="0046737F"/>
    <w:rsid w:val="00477B55"/>
    <w:rsid w:val="00496B45"/>
    <w:rsid w:val="00497122"/>
    <w:rsid w:val="004B1C9F"/>
    <w:rsid w:val="004B2BD2"/>
    <w:rsid w:val="004B3CE8"/>
    <w:rsid w:val="004C66AF"/>
    <w:rsid w:val="004D3111"/>
    <w:rsid w:val="004D3F41"/>
    <w:rsid w:val="004D4632"/>
    <w:rsid w:val="004D645E"/>
    <w:rsid w:val="004E198A"/>
    <w:rsid w:val="004E7B45"/>
    <w:rsid w:val="004F003F"/>
    <w:rsid w:val="004F0C8E"/>
    <w:rsid w:val="00501694"/>
    <w:rsid w:val="00507F14"/>
    <w:rsid w:val="00510B9D"/>
    <w:rsid w:val="005134E1"/>
    <w:rsid w:val="00513FBB"/>
    <w:rsid w:val="00514EAD"/>
    <w:rsid w:val="00514F18"/>
    <w:rsid w:val="005173FD"/>
    <w:rsid w:val="005220EE"/>
    <w:rsid w:val="005263D5"/>
    <w:rsid w:val="00526A65"/>
    <w:rsid w:val="00527B48"/>
    <w:rsid w:val="005325E2"/>
    <w:rsid w:val="00535545"/>
    <w:rsid w:val="00544E92"/>
    <w:rsid w:val="00545CFC"/>
    <w:rsid w:val="00552CBE"/>
    <w:rsid w:val="00555CC0"/>
    <w:rsid w:val="0055791E"/>
    <w:rsid w:val="00560D54"/>
    <w:rsid w:val="005667E0"/>
    <w:rsid w:val="00567EF2"/>
    <w:rsid w:val="00570183"/>
    <w:rsid w:val="0057026D"/>
    <w:rsid w:val="00572671"/>
    <w:rsid w:val="00575E27"/>
    <w:rsid w:val="005770FD"/>
    <w:rsid w:val="005778F2"/>
    <w:rsid w:val="0058026F"/>
    <w:rsid w:val="00586C6F"/>
    <w:rsid w:val="00595DAA"/>
    <w:rsid w:val="0059751F"/>
    <w:rsid w:val="005A0CA0"/>
    <w:rsid w:val="005A2850"/>
    <w:rsid w:val="005B4866"/>
    <w:rsid w:val="005B4D1A"/>
    <w:rsid w:val="005C187D"/>
    <w:rsid w:val="005C6795"/>
    <w:rsid w:val="005C7A40"/>
    <w:rsid w:val="005D00C1"/>
    <w:rsid w:val="005E05BD"/>
    <w:rsid w:val="005E175D"/>
    <w:rsid w:val="005E3DC7"/>
    <w:rsid w:val="005E5573"/>
    <w:rsid w:val="005F2F0D"/>
    <w:rsid w:val="005F4AD9"/>
    <w:rsid w:val="005F5ABB"/>
    <w:rsid w:val="005F73B2"/>
    <w:rsid w:val="006027F9"/>
    <w:rsid w:val="00605CBF"/>
    <w:rsid w:val="00606BF3"/>
    <w:rsid w:val="006109E5"/>
    <w:rsid w:val="00611F23"/>
    <w:rsid w:val="006150FB"/>
    <w:rsid w:val="00616D2D"/>
    <w:rsid w:val="00617C75"/>
    <w:rsid w:val="00625BCF"/>
    <w:rsid w:val="006303AD"/>
    <w:rsid w:val="006339A7"/>
    <w:rsid w:val="00635D5A"/>
    <w:rsid w:val="0064436B"/>
    <w:rsid w:val="00644E54"/>
    <w:rsid w:val="006534A1"/>
    <w:rsid w:val="0065415B"/>
    <w:rsid w:val="006562B3"/>
    <w:rsid w:val="006573DD"/>
    <w:rsid w:val="00661048"/>
    <w:rsid w:val="00661C42"/>
    <w:rsid w:val="00661ECA"/>
    <w:rsid w:val="006623C7"/>
    <w:rsid w:val="00663364"/>
    <w:rsid w:val="00663D8A"/>
    <w:rsid w:val="00663DA3"/>
    <w:rsid w:val="00666CF7"/>
    <w:rsid w:val="00671743"/>
    <w:rsid w:val="0067413B"/>
    <w:rsid w:val="006752BC"/>
    <w:rsid w:val="006805CC"/>
    <w:rsid w:val="0068121F"/>
    <w:rsid w:val="00684297"/>
    <w:rsid w:val="00687753"/>
    <w:rsid w:val="00690D69"/>
    <w:rsid w:val="006958AA"/>
    <w:rsid w:val="00695CF9"/>
    <w:rsid w:val="006A3685"/>
    <w:rsid w:val="006A46AA"/>
    <w:rsid w:val="006A4782"/>
    <w:rsid w:val="006A4D33"/>
    <w:rsid w:val="006A5399"/>
    <w:rsid w:val="006A5CC3"/>
    <w:rsid w:val="006A7934"/>
    <w:rsid w:val="006B2798"/>
    <w:rsid w:val="006B54A1"/>
    <w:rsid w:val="006B7E7A"/>
    <w:rsid w:val="006C0509"/>
    <w:rsid w:val="006C0BBA"/>
    <w:rsid w:val="006C316F"/>
    <w:rsid w:val="006C38DB"/>
    <w:rsid w:val="006C399A"/>
    <w:rsid w:val="006C7F04"/>
    <w:rsid w:val="006D18DB"/>
    <w:rsid w:val="006D3CF6"/>
    <w:rsid w:val="006D434E"/>
    <w:rsid w:val="006F3F6E"/>
    <w:rsid w:val="006F5079"/>
    <w:rsid w:val="006F58EB"/>
    <w:rsid w:val="006F629F"/>
    <w:rsid w:val="0070031F"/>
    <w:rsid w:val="0070141E"/>
    <w:rsid w:val="00701500"/>
    <w:rsid w:val="007031A2"/>
    <w:rsid w:val="00704FE3"/>
    <w:rsid w:val="0071102B"/>
    <w:rsid w:val="0071166B"/>
    <w:rsid w:val="00721655"/>
    <w:rsid w:val="00723214"/>
    <w:rsid w:val="0072541F"/>
    <w:rsid w:val="007262D2"/>
    <w:rsid w:val="007274BD"/>
    <w:rsid w:val="00727A9D"/>
    <w:rsid w:val="00731196"/>
    <w:rsid w:val="00731D30"/>
    <w:rsid w:val="00732C43"/>
    <w:rsid w:val="00742C3F"/>
    <w:rsid w:val="007432CC"/>
    <w:rsid w:val="00746FC2"/>
    <w:rsid w:val="0075095A"/>
    <w:rsid w:val="0075211C"/>
    <w:rsid w:val="00753C9E"/>
    <w:rsid w:val="007558D5"/>
    <w:rsid w:val="007561EB"/>
    <w:rsid w:val="007579BD"/>
    <w:rsid w:val="00760712"/>
    <w:rsid w:val="00761AF1"/>
    <w:rsid w:val="0076610A"/>
    <w:rsid w:val="00770CE2"/>
    <w:rsid w:val="00770D61"/>
    <w:rsid w:val="00772A9A"/>
    <w:rsid w:val="007742A1"/>
    <w:rsid w:val="00774C07"/>
    <w:rsid w:val="00775D54"/>
    <w:rsid w:val="00777ADC"/>
    <w:rsid w:val="007852FA"/>
    <w:rsid w:val="00790EA8"/>
    <w:rsid w:val="00791F44"/>
    <w:rsid w:val="007920FA"/>
    <w:rsid w:val="00792625"/>
    <w:rsid w:val="00792B8B"/>
    <w:rsid w:val="007949CF"/>
    <w:rsid w:val="00795598"/>
    <w:rsid w:val="007A216C"/>
    <w:rsid w:val="007A3AC5"/>
    <w:rsid w:val="007B204F"/>
    <w:rsid w:val="007B41DA"/>
    <w:rsid w:val="007B4EB4"/>
    <w:rsid w:val="007C0AF1"/>
    <w:rsid w:val="007C0E58"/>
    <w:rsid w:val="007C2347"/>
    <w:rsid w:val="007C28ED"/>
    <w:rsid w:val="007C3739"/>
    <w:rsid w:val="007C4450"/>
    <w:rsid w:val="007D0D2C"/>
    <w:rsid w:val="007D1B38"/>
    <w:rsid w:val="007D7BDA"/>
    <w:rsid w:val="007E07D9"/>
    <w:rsid w:val="007E09DF"/>
    <w:rsid w:val="007E79C1"/>
    <w:rsid w:val="007F002E"/>
    <w:rsid w:val="007F4B33"/>
    <w:rsid w:val="007F6391"/>
    <w:rsid w:val="00803026"/>
    <w:rsid w:val="008033C5"/>
    <w:rsid w:val="00803706"/>
    <w:rsid w:val="00804EE1"/>
    <w:rsid w:val="00807252"/>
    <w:rsid w:val="0080735D"/>
    <w:rsid w:val="008119A5"/>
    <w:rsid w:val="00812776"/>
    <w:rsid w:val="00812A56"/>
    <w:rsid w:val="00812F29"/>
    <w:rsid w:val="00813D54"/>
    <w:rsid w:val="00816CD6"/>
    <w:rsid w:val="00817683"/>
    <w:rsid w:val="00817E6B"/>
    <w:rsid w:val="008217E6"/>
    <w:rsid w:val="00821E10"/>
    <w:rsid w:val="0082399F"/>
    <w:rsid w:val="00824697"/>
    <w:rsid w:val="00835890"/>
    <w:rsid w:val="00837826"/>
    <w:rsid w:val="00840CCB"/>
    <w:rsid w:val="00845676"/>
    <w:rsid w:val="00845804"/>
    <w:rsid w:val="0085005A"/>
    <w:rsid w:val="00856080"/>
    <w:rsid w:val="008628FB"/>
    <w:rsid w:val="00863121"/>
    <w:rsid w:val="0086463F"/>
    <w:rsid w:val="00865C19"/>
    <w:rsid w:val="00870338"/>
    <w:rsid w:val="00872176"/>
    <w:rsid w:val="00876BDE"/>
    <w:rsid w:val="00877BCB"/>
    <w:rsid w:val="0088112C"/>
    <w:rsid w:val="00886937"/>
    <w:rsid w:val="0088755A"/>
    <w:rsid w:val="00891F5D"/>
    <w:rsid w:val="0089338B"/>
    <w:rsid w:val="0089663A"/>
    <w:rsid w:val="00897E81"/>
    <w:rsid w:val="008A192D"/>
    <w:rsid w:val="008B0EEB"/>
    <w:rsid w:val="008B2285"/>
    <w:rsid w:val="008B37C4"/>
    <w:rsid w:val="008B37FD"/>
    <w:rsid w:val="008B3FD3"/>
    <w:rsid w:val="008B6CE8"/>
    <w:rsid w:val="008B789E"/>
    <w:rsid w:val="008C5268"/>
    <w:rsid w:val="008C6FE3"/>
    <w:rsid w:val="008C7241"/>
    <w:rsid w:val="008D0645"/>
    <w:rsid w:val="008D0E48"/>
    <w:rsid w:val="008D164B"/>
    <w:rsid w:val="008D25CA"/>
    <w:rsid w:val="008D3F13"/>
    <w:rsid w:val="008E04B2"/>
    <w:rsid w:val="008E2B0F"/>
    <w:rsid w:val="008E7310"/>
    <w:rsid w:val="008F3154"/>
    <w:rsid w:val="008F3D5C"/>
    <w:rsid w:val="008F55FF"/>
    <w:rsid w:val="008F6734"/>
    <w:rsid w:val="008F7CA9"/>
    <w:rsid w:val="0090008B"/>
    <w:rsid w:val="00903798"/>
    <w:rsid w:val="00911D95"/>
    <w:rsid w:val="00913AB9"/>
    <w:rsid w:val="00913EF4"/>
    <w:rsid w:val="00914876"/>
    <w:rsid w:val="0091496D"/>
    <w:rsid w:val="0091727C"/>
    <w:rsid w:val="009200D4"/>
    <w:rsid w:val="00920BE0"/>
    <w:rsid w:val="0092248A"/>
    <w:rsid w:val="0092331F"/>
    <w:rsid w:val="009266B3"/>
    <w:rsid w:val="00927A32"/>
    <w:rsid w:val="0093041D"/>
    <w:rsid w:val="0093552B"/>
    <w:rsid w:val="009502F7"/>
    <w:rsid w:val="009519B6"/>
    <w:rsid w:val="0095336F"/>
    <w:rsid w:val="00953859"/>
    <w:rsid w:val="009550DD"/>
    <w:rsid w:val="00955491"/>
    <w:rsid w:val="009555CD"/>
    <w:rsid w:val="00956B08"/>
    <w:rsid w:val="009610A0"/>
    <w:rsid w:val="009636F0"/>
    <w:rsid w:val="00965958"/>
    <w:rsid w:val="00970C4B"/>
    <w:rsid w:val="00970F5D"/>
    <w:rsid w:val="00974CC6"/>
    <w:rsid w:val="00976B7B"/>
    <w:rsid w:val="00980014"/>
    <w:rsid w:val="0098448B"/>
    <w:rsid w:val="00991309"/>
    <w:rsid w:val="00995D7F"/>
    <w:rsid w:val="009965FB"/>
    <w:rsid w:val="0099683A"/>
    <w:rsid w:val="00997D1D"/>
    <w:rsid w:val="009A44D7"/>
    <w:rsid w:val="009A4BD3"/>
    <w:rsid w:val="009A55F7"/>
    <w:rsid w:val="009B5492"/>
    <w:rsid w:val="009C7507"/>
    <w:rsid w:val="009C7AF3"/>
    <w:rsid w:val="009D07CB"/>
    <w:rsid w:val="009D4698"/>
    <w:rsid w:val="009F28B7"/>
    <w:rsid w:val="009F3855"/>
    <w:rsid w:val="009F4AF6"/>
    <w:rsid w:val="009F588F"/>
    <w:rsid w:val="009F626A"/>
    <w:rsid w:val="009F7398"/>
    <w:rsid w:val="00A00441"/>
    <w:rsid w:val="00A0085E"/>
    <w:rsid w:val="00A032F5"/>
    <w:rsid w:val="00A0369C"/>
    <w:rsid w:val="00A06551"/>
    <w:rsid w:val="00A11688"/>
    <w:rsid w:val="00A12CD9"/>
    <w:rsid w:val="00A14125"/>
    <w:rsid w:val="00A14BFA"/>
    <w:rsid w:val="00A17B32"/>
    <w:rsid w:val="00A20487"/>
    <w:rsid w:val="00A20FFA"/>
    <w:rsid w:val="00A2144D"/>
    <w:rsid w:val="00A225C6"/>
    <w:rsid w:val="00A23E34"/>
    <w:rsid w:val="00A25065"/>
    <w:rsid w:val="00A26EB4"/>
    <w:rsid w:val="00A320B8"/>
    <w:rsid w:val="00A3265C"/>
    <w:rsid w:val="00A372B1"/>
    <w:rsid w:val="00A4419B"/>
    <w:rsid w:val="00A44C91"/>
    <w:rsid w:val="00A5350B"/>
    <w:rsid w:val="00A573D7"/>
    <w:rsid w:val="00A6231C"/>
    <w:rsid w:val="00A652FB"/>
    <w:rsid w:val="00A65CF0"/>
    <w:rsid w:val="00A66D6A"/>
    <w:rsid w:val="00A727E9"/>
    <w:rsid w:val="00A749AD"/>
    <w:rsid w:val="00A7561F"/>
    <w:rsid w:val="00A819E3"/>
    <w:rsid w:val="00A9151B"/>
    <w:rsid w:val="00A92582"/>
    <w:rsid w:val="00A92CAF"/>
    <w:rsid w:val="00A93C95"/>
    <w:rsid w:val="00AA1B45"/>
    <w:rsid w:val="00AA2667"/>
    <w:rsid w:val="00AA2F04"/>
    <w:rsid w:val="00AA7B91"/>
    <w:rsid w:val="00AB07EF"/>
    <w:rsid w:val="00AB1AD6"/>
    <w:rsid w:val="00AB60B5"/>
    <w:rsid w:val="00AC01D8"/>
    <w:rsid w:val="00AC0F4B"/>
    <w:rsid w:val="00AC37C6"/>
    <w:rsid w:val="00AD12EB"/>
    <w:rsid w:val="00AD2860"/>
    <w:rsid w:val="00AD70B8"/>
    <w:rsid w:val="00AE163A"/>
    <w:rsid w:val="00AE2508"/>
    <w:rsid w:val="00AE3234"/>
    <w:rsid w:val="00AE4CDE"/>
    <w:rsid w:val="00AE523A"/>
    <w:rsid w:val="00AF0AD8"/>
    <w:rsid w:val="00AF134E"/>
    <w:rsid w:val="00AF6418"/>
    <w:rsid w:val="00B006B3"/>
    <w:rsid w:val="00B006E4"/>
    <w:rsid w:val="00B0616A"/>
    <w:rsid w:val="00B10698"/>
    <w:rsid w:val="00B10830"/>
    <w:rsid w:val="00B178B8"/>
    <w:rsid w:val="00B17D98"/>
    <w:rsid w:val="00B2477E"/>
    <w:rsid w:val="00B25AEF"/>
    <w:rsid w:val="00B327E6"/>
    <w:rsid w:val="00B33545"/>
    <w:rsid w:val="00B356BE"/>
    <w:rsid w:val="00B35A87"/>
    <w:rsid w:val="00B361F3"/>
    <w:rsid w:val="00B36636"/>
    <w:rsid w:val="00B4245F"/>
    <w:rsid w:val="00B450A8"/>
    <w:rsid w:val="00B46B0A"/>
    <w:rsid w:val="00B54C4E"/>
    <w:rsid w:val="00B60D78"/>
    <w:rsid w:val="00B61264"/>
    <w:rsid w:val="00B64641"/>
    <w:rsid w:val="00B668F3"/>
    <w:rsid w:val="00B67123"/>
    <w:rsid w:val="00B704DC"/>
    <w:rsid w:val="00B708BD"/>
    <w:rsid w:val="00B70C2D"/>
    <w:rsid w:val="00B71A4D"/>
    <w:rsid w:val="00B71AD7"/>
    <w:rsid w:val="00B723EC"/>
    <w:rsid w:val="00B75842"/>
    <w:rsid w:val="00B80F94"/>
    <w:rsid w:val="00B81F56"/>
    <w:rsid w:val="00B86D65"/>
    <w:rsid w:val="00B91386"/>
    <w:rsid w:val="00B94FA8"/>
    <w:rsid w:val="00B9570F"/>
    <w:rsid w:val="00B96F86"/>
    <w:rsid w:val="00BA2D74"/>
    <w:rsid w:val="00BA3E8B"/>
    <w:rsid w:val="00BB01ED"/>
    <w:rsid w:val="00BB1153"/>
    <w:rsid w:val="00BD1C1D"/>
    <w:rsid w:val="00BD2353"/>
    <w:rsid w:val="00BD2E54"/>
    <w:rsid w:val="00BD2ECE"/>
    <w:rsid w:val="00BD30B4"/>
    <w:rsid w:val="00BD49DB"/>
    <w:rsid w:val="00BD4EA8"/>
    <w:rsid w:val="00BD7BAD"/>
    <w:rsid w:val="00BE531D"/>
    <w:rsid w:val="00BE7C41"/>
    <w:rsid w:val="00BF1F02"/>
    <w:rsid w:val="00BF401A"/>
    <w:rsid w:val="00BF4C64"/>
    <w:rsid w:val="00BF57D5"/>
    <w:rsid w:val="00BF6E81"/>
    <w:rsid w:val="00C03235"/>
    <w:rsid w:val="00C03B2E"/>
    <w:rsid w:val="00C12ED1"/>
    <w:rsid w:val="00C13467"/>
    <w:rsid w:val="00C16CBA"/>
    <w:rsid w:val="00C220B1"/>
    <w:rsid w:val="00C26F1C"/>
    <w:rsid w:val="00C276D3"/>
    <w:rsid w:val="00C30DC8"/>
    <w:rsid w:val="00C3287C"/>
    <w:rsid w:val="00C32A50"/>
    <w:rsid w:val="00C348C0"/>
    <w:rsid w:val="00C371CC"/>
    <w:rsid w:val="00C37682"/>
    <w:rsid w:val="00C45648"/>
    <w:rsid w:val="00C46676"/>
    <w:rsid w:val="00C5117A"/>
    <w:rsid w:val="00C513CF"/>
    <w:rsid w:val="00C52634"/>
    <w:rsid w:val="00C52973"/>
    <w:rsid w:val="00C53200"/>
    <w:rsid w:val="00C53C7F"/>
    <w:rsid w:val="00C579E1"/>
    <w:rsid w:val="00C57EF4"/>
    <w:rsid w:val="00C62046"/>
    <w:rsid w:val="00C6784A"/>
    <w:rsid w:val="00C735F7"/>
    <w:rsid w:val="00C73889"/>
    <w:rsid w:val="00C74DEC"/>
    <w:rsid w:val="00C7531E"/>
    <w:rsid w:val="00C776D1"/>
    <w:rsid w:val="00C77B2A"/>
    <w:rsid w:val="00C86217"/>
    <w:rsid w:val="00C9051A"/>
    <w:rsid w:val="00C9099F"/>
    <w:rsid w:val="00C951D3"/>
    <w:rsid w:val="00CB1C4B"/>
    <w:rsid w:val="00CB5220"/>
    <w:rsid w:val="00CC13B4"/>
    <w:rsid w:val="00CC15E9"/>
    <w:rsid w:val="00CC2361"/>
    <w:rsid w:val="00CC2A39"/>
    <w:rsid w:val="00CC326A"/>
    <w:rsid w:val="00CC3363"/>
    <w:rsid w:val="00CC6062"/>
    <w:rsid w:val="00CC60CB"/>
    <w:rsid w:val="00CD311A"/>
    <w:rsid w:val="00CD491D"/>
    <w:rsid w:val="00CD520E"/>
    <w:rsid w:val="00CF032E"/>
    <w:rsid w:val="00CF2D46"/>
    <w:rsid w:val="00CF2D60"/>
    <w:rsid w:val="00CF4731"/>
    <w:rsid w:val="00CF67F0"/>
    <w:rsid w:val="00CF6ED8"/>
    <w:rsid w:val="00D00EFB"/>
    <w:rsid w:val="00D03797"/>
    <w:rsid w:val="00D05BA4"/>
    <w:rsid w:val="00D05FE7"/>
    <w:rsid w:val="00D07560"/>
    <w:rsid w:val="00D07A5E"/>
    <w:rsid w:val="00D07FC8"/>
    <w:rsid w:val="00D1453B"/>
    <w:rsid w:val="00D21EFD"/>
    <w:rsid w:val="00D2463B"/>
    <w:rsid w:val="00D24834"/>
    <w:rsid w:val="00D24E4B"/>
    <w:rsid w:val="00D26D27"/>
    <w:rsid w:val="00D314F4"/>
    <w:rsid w:val="00D33B2B"/>
    <w:rsid w:val="00D367E6"/>
    <w:rsid w:val="00D3682B"/>
    <w:rsid w:val="00D4467E"/>
    <w:rsid w:val="00D44A64"/>
    <w:rsid w:val="00D44DD2"/>
    <w:rsid w:val="00D50063"/>
    <w:rsid w:val="00D50128"/>
    <w:rsid w:val="00D50EEA"/>
    <w:rsid w:val="00D530D8"/>
    <w:rsid w:val="00D575B5"/>
    <w:rsid w:val="00D578AD"/>
    <w:rsid w:val="00D608A5"/>
    <w:rsid w:val="00D61E7B"/>
    <w:rsid w:val="00D723B9"/>
    <w:rsid w:val="00D72EA3"/>
    <w:rsid w:val="00D73F28"/>
    <w:rsid w:val="00D742DB"/>
    <w:rsid w:val="00D82CD9"/>
    <w:rsid w:val="00D9239C"/>
    <w:rsid w:val="00D93269"/>
    <w:rsid w:val="00DA5EA4"/>
    <w:rsid w:val="00DB31D7"/>
    <w:rsid w:val="00DB3928"/>
    <w:rsid w:val="00DB3F85"/>
    <w:rsid w:val="00DB7D21"/>
    <w:rsid w:val="00DC202F"/>
    <w:rsid w:val="00DC2AEE"/>
    <w:rsid w:val="00DC3F37"/>
    <w:rsid w:val="00DC40E3"/>
    <w:rsid w:val="00DD08C5"/>
    <w:rsid w:val="00DD53B6"/>
    <w:rsid w:val="00DE222A"/>
    <w:rsid w:val="00DE5D87"/>
    <w:rsid w:val="00DF4406"/>
    <w:rsid w:val="00E048AA"/>
    <w:rsid w:val="00E053EB"/>
    <w:rsid w:val="00E10068"/>
    <w:rsid w:val="00E12C35"/>
    <w:rsid w:val="00E16629"/>
    <w:rsid w:val="00E24BDF"/>
    <w:rsid w:val="00E26396"/>
    <w:rsid w:val="00E279F9"/>
    <w:rsid w:val="00E33EC0"/>
    <w:rsid w:val="00E3772A"/>
    <w:rsid w:val="00E37F11"/>
    <w:rsid w:val="00E40DBF"/>
    <w:rsid w:val="00E42A7F"/>
    <w:rsid w:val="00E44A94"/>
    <w:rsid w:val="00E45FF9"/>
    <w:rsid w:val="00E50B4C"/>
    <w:rsid w:val="00E50EEB"/>
    <w:rsid w:val="00E52133"/>
    <w:rsid w:val="00E6099A"/>
    <w:rsid w:val="00E61D5A"/>
    <w:rsid w:val="00E6294D"/>
    <w:rsid w:val="00E8045C"/>
    <w:rsid w:val="00E817B8"/>
    <w:rsid w:val="00E836D1"/>
    <w:rsid w:val="00E85CAC"/>
    <w:rsid w:val="00E87019"/>
    <w:rsid w:val="00E90BE8"/>
    <w:rsid w:val="00E92131"/>
    <w:rsid w:val="00EA2AC4"/>
    <w:rsid w:val="00EA33B5"/>
    <w:rsid w:val="00EA382C"/>
    <w:rsid w:val="00EA3D5E"/>
    <w:rsid w:val="00EB0ABC"/>
    <w:rsid w:val="00EB1BD5"/>
    <w:rsid w:val="00EB1C2F"/>
    <w:rsid w:val="00EB26F3"/>
    <w:rsid w:val="00EB7F46"/>
    <w:rsid w:val="00EC00F4"/>
    <w:rsid w:val="00EC10CB"/>
    <w:rsid w:val="00EC530E"/>
    <w:rsid w:val="00ED09B5"/>
    <w:rsid w:val="00ED439B"/>
    <w:rsid w:val="00ED6762"/>
    <w:rsid w:val="00ED6818"/>
    <w:rsid w:val="00EE391C"/>
    <w:rsid w:val="00EE64AD"/>
    <w:rsid w:val="00EF287F"/>
    <w:rsid w:val="00EF5A82"/>
    <w:rsid w:val="00EF6457"/>
    <w:rsid w:val="00EF6483"/>
    <w:rsid w:val="00F01469"/>
    <w:rsid w:val="00F0418E"/>
    <w:rsid w:val="00F05DBD"/>
    <w:rsid w:val="00F05E4A"/>
    <w:rsid w:val="00F1154A"/>
    <w:rsid w:val="00F14B53"/>
    <w:rsid w:val="00F16215"/>
    <w:rsid w:val="00F20CBE"/>
    <w:rsid w:val="00F23BAC"/>
    <w:rsid w:val="00F30CE3"/>
    <w:rsid w:val="00F32C93"/>
    <w:rsid w:val="00F3596D"/>
    <w:rsid w:val="00F370C0"/>
    <w:rsid w:val="00F42EFC"/>
    <w:rsid w:val="00F5055A"/>
    <w:rsid w:val="00F50EA2"/>
    <w:rsid w:val="00F54219"/>
    <w:rsid w:val="00F55A7D"/>
    <w:rsid w:val="00F5691F"/>
    <w:rsid w:val="00F56A0D"/>
    <w:rsid w:val="00F7089D"/>
    <w:rsid w:val="00F7176A"/>
    <w:rsid w:val="00F71B3D"/>
    <w:rsid w:val="00F7597F"/>
    <w:rsid w:val="00F805DA"/>
    <w:rsid w:val="00F80851"/>
    <w:rsid w:val="00F85F49"/>
    <w:rsid w:val="00F871E7"/>
    <w:rsid w:val="00F876E0"/>
    <w:rsid w:val="00F93FCB"/>
    <w:rsid w:val="00F94F79"/>
    <w:rsid w:val="00FA01E7"/>
    <w:rsid w:val="00FA1379"/>
    <w:rsid w:val="00FA2288"/>
    <w:rsid w:val="00FA51B0"/>
    <w:rsid w:val="00FA53AA"/>
    <w:rsid w:val="00FB66C9"/>
    <w:rsid w:val="00FC1153"/>
    <w:rsid w:val="00FC2A8D"/>
    <w:rsid w:val="00FC695E"/>
    <w:rsid w:val="00FD0A9A"/>
    <w:rsid w:val="00FD1AC1"/>
    <w:rsid w:val="00FD4771"/>
    <w:rsid w:val="00FD53D1"/>
    <w:rsid w:val="00FD5944"/>
    <w:rsid w:val="00FD78E0"/>
    <w:rsid w:val="00FD793E"/>
    <w:rsid w:val="00FE2B96"/>
    <w:rsid w:val="00FE41CB"/>
    <w:rsid w:val="00FE5B5F"/>
    <w:rsid w:val="00FE5F97"/>
    <w:rsid w:val="00FF2AC7"/>
    <w:rsid w:val="00FF2FFE"/>
    <w:rsid w:val="00FF6417"/>
    <w:rsid w:val="00FF65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FE28B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F6549"/>
    <w:rPr>
      <w:rFonts w:ascii="Times New Roman" w:eastAsia="Times New Roman" w:hAnsi="Times New Roman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ZhlavChar">
    <w:name w:val="Záhlaví Char"/>
    <w:link w:val="Zhlav"/>
    <w:qFormat/>
    <w:rsid w:val="000D72C7"/>
    <w:rPr>
      <w:rFonts w:ascii="Times New Roman" w:eastAsia="Calibri" w:hAnsi="Times New Roman" w:cs="Times New Roman"/>
      <w:sz w:val="24"/>
      <w:szCs w:val="24"/>
    </w:rPr>
  </w:style>
  <w:style w:type="character" w:styleId="Siln">
    <w:name w:val="Strong"/>
    <w:uiPriority w:val="22"/>
    <w:qFormat/>
    <w:rsid w:val="00072310"/>
    <w:rPr>
      <w:b/>
      <w:bCs/>
    </w:rPr>
  </w:style>
  <w:style w:type="character" w:customStyle="1" w:styleId="ZpatChar">
    <w:name w:val="Zápatí Char"/>
    <w:link w:val="Zpat"/>
    <w:uiPriority w:val="99"/>
    <w:qFormat/>
    <w:rsid w:val="004308ED"/>
    <w:rPr>
      <w:rFonts w:ascii="Times New Roman" w:eastAsia="Times New Roman" w:hAnsi="Times New Roman"/>
    </w:rPr>
  </w:style>
  <w:style w:type="character" w:customStyle="1" w:styleId="TextbublinyChar">
    <w:name w:val="Text bubliny Char"/>
    <w:link w:val="Textbubliny"/>
    <w:uiPriority w:val="99"/>
    <w:semiHidden/>
    <w:qFormat/>
    <w:rsid w:val="004308ED"/>
    <w:rPr>
      <w:rFonts w:ascii="Tahoma" w:eastAsia="Times New Roman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8450AC"/>
    <w:rPr>
      <w:color w:val="0000FF" w:themeColor="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qFormat/>
    <w:rsid w:val="005F469F"/>
    <w:rPr>
      <w:sz w:val="16"/>
      <w:szCs w:val="16"/>
    </w:rPr>
  </w:style>
  <w:style w:type="character" w:customStyle="1" w:styleId="TextkomenteChar">
    <w:name w:val="Text komentáře Char"/>
    <w:basedOn w:val="Standardnpsmoodstavce"/>
    <w:link w:val="Textkomente"/>
    <w:uiPriority w:val="99"/>
    <w:qFormat/>
    <w:rsid w:val="005F469F"/>
    <w:rPr>
      <w:rFonts w:ascii="Times New Roman" w:eastAsia="Times New Roman" w:hAnsi="Times New Roman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qFormat/>
    <w:rsid w:val="005F469F"/>
    <w:rPr>
      <w:rFonts w:ascii="Times New Roman" w:eastAsia="Times New Roman" w:hAnsi="Times New Roman"/>
      <w:b/>
      <w:bCs/>
    </w:rPr>
  </w:style>
  <w:style w:type="character" w:styleId="slodku">
    <w:name w:val="line number"/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Noto Sans CJK SC" w:hAnsi="Liberation Sans" w:cs="FreeSans"/>
      <w:sz w:val="28"/>
      <w:szCs w:val="28"/>
    </w:rPr>
  </w:style>
  <w:style w:type="paragraph" w:styleId="Zkladntext">
    <w:name w:val="Body Text"/>
    <w:basedOn w:val="Normln"/>
    <w:pPr>
      <w:spacing w:after="140" w:line="276" w:lineRule="auto"/>
    </w:pPr>
  </w:style>
  <w:style w:type="paragraph" w:styleId="Seznam">
    <w:name w:val="List"/>
    <w:basedOn w:val="Zkladntext"/>
    <w:rPr>
      <w:rFonts w:cs="FreeSans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FreeSans"/>
      <w:i/>
      <w:iCs/>
      <w:szCs w:val="24"/>
    </w:rPr>
  </w:style>
  <w:style w:type="paragraph" w:customStyle="1" w:styleId="Rejstk">
    <w:name w:val="Rejstřík"/>
    <w:basedOn w:val="Normln"/>
    <w:qFormat/>
    <w:pPr>
      <w:suppressLineNumbers/>
    </w:pPr>
    <w:rPr>
      <w:rFonts w:cs="FreeSans"/>
    </w:rPr>
  </w:style>
  <w:style w:type="paragraph" w:customStyle="1" w:styleId="Zhlavazpat">
    <w:name w:val="Záhlaví a zápatí"/>
    <w:basedOn w:val="Normln"/>
    <w:qFormat/>
  </w:style>
  <w:style w:type="paragraph" w:styleId="Zhlav">
    <w:name w:val="header"/>
    <w:basedOn w:val="Normln"/>
    <w:link w:val="ZhlavChar"/>
    <w:unhideWhenUsed/>
    <w:rsid w:val="000D72C7"/>
    <w:pPr>
      <w:tabs>
        <w:tab w:val="center" w:pos="4536"/>
        <w:tab w:val="right" w:pos="9072"/>
      </w:tabs>
    </w:pPr>
    <w:rPr>
      <w:rFonts w:eastAsia="Calibri"/>
      <w:szCs w:val="24"/>
    </w:rPr>
  </w:style>
  <w:style w:type="paragraph" w:styleId="Zpat">
    <w:name w:val="footer"/>
    <w:basedOn w:val="Normln"/>
    <w:link w:val="ZpatChar"/>
    <w:uiPriority w:val="99"/>
    <w:unhideWhenUsed/>
    <w:rsid w:val="004308ED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link w:val="TextbublinyChar"/>
    <w:uiPriority w:val="99"/>
    <w:semiHidden/>
    <w:unhideWhenUsed/>
    <w:qFormat/>
    <w:rsid w:val="004308ED"/>
    <w:rPr>
      <w:rFonts w:ascii="Tahoma" w:hAnsi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FF6549"/>
    <w:pPr>
      <w:ind w:left="720"/>
      <w:contextualSpacing/>
    </w:pPr>
  </w:style>
  <w:style w:type="paragraph" w:customStyle="1" w:styleId="2nesltext">
    <w:name w:val="2nečísl.text"/>
    <w:basedOn w:val="Normln"/>
    <w:qFormat/>
    <w:rsid w:val="003142C3"/>
    <w:pPr>
      <w:spacing w:before="12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Textkomente">
    <w:name w:val="annotation text"/>
    <w:basedOn w:val="Normln"/>
    <w:link w:val="TextkomenteChar"/>
    <w:uiPriority w:val="99"/>
    <w:unhideWhenUsed/>
    <w:qFormat/>
    <w:rsid w:val="005F469F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qFormat/>
    <w:rsid w:val="005F469F"/>
    <w:rPr>
      <w:b/>
      <w:bCs/>
    </w:rPr>
  </w:style>
  <w:style w:type="paragraph" w:customStyle="1" w:styleId="Obsahtabulky">
    <w:name w:val="Obsah tabulky"/>
    <w:basedOn w:val="Normln"/>
    <w:qFormat/>
    <w:pPr>
      <w:widowControl w:val="0"/>
      <w:suppressLineNumbers/>
    </w:pPr>
  </w:style>
  <w:style w:type="paragraph" w:customStyle="1" w:styleId="Nadpistabulky">
    <w:name w:val="Nadpis tabulky"/>
    <w:basedOn w:val="Obsahtabulky"/>
    <w:qFormat/>
    <w:pPr>
      <w:jc w:val="center"/>
    </w:pPr>
    <w:rPr>
      <w:b/>
      <w:bCs/>
    </w:rPr>
  </w:style>
  <w:style w:type="table" w:styleId="Mkatabulky">
    <w:name w:val="Table Grid"/>
    <w:basedOn w:val="Normlntabulka"/>
    <w:uiPriority w:val="59"/>
    <w:rsid w:val="00F635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3D36CE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3D36CE"/>
    <w:rPr>
      <w:rFonts w:ascii="Times New Roman" w:eastAsia="Times New Roman" w:hAnsi="Times New Roman"/>
      <w:sz w:val="2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F3855"/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F3855"/>
    <w:rPr>
      <w:rFonts w:ascii="Times New Roman" w:eastAsia="Times New Roman" w:hAnsi="Times New Roman"/>
    </w:rPr>
  </w:style>
  <w:style w:type="character" w:styleId="Znakapoznpodarou">
    <w:name w:val="footnote reference"/>
    <w:basedOn w:val="Standardnpsmoodstavce"/>
    <w:uiPriority w:val="99"/>
    <w:semiHidden/>
    <w:unhideWhenUsed/>
    <w:rsid w:val="009F3855"/>
    <w:rPr>
      <w:vertAlign w:val="superscript"/>
    </w:rPr>
  </w:style>
  <w:style w:type="paragraph" w:styleId="Revize">
    <w:name w:val="Revision"/>
    <w:hidden/>
    <w:uiPriority w:val="99"/>
    <w:semiHidden/>
    <w:rsid w:val="009555CD"/>
    <w:pPr>
      <w:suppressAutoHyphens w:val="0"/>
    </w:pPr>
    <w:rPr>
      <w:rFonts w:ascii="Times New Roman" w:eastAsia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8E001A-E4A1-4A3B-B044-0333F90870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8336</Words>
  <Characters>49186</Characters>
  <Application>Microsoft Office Word</Application>
  <DocSecurity>0</DocSecurity>
  <Lines>409</Lines>
  <Paragraphs>114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/>
  <cp:revision>1</cp:revision>
  <dcterms:created xsi:type="dcterms:W3CDTF">2023-02-04T07:59:00Z</dcterms:created>
  <dcterms:modified xsi:type="dcterms:W3CDTF">2026-01-29T08:03:00Z</dcterms:modified>
  <dc:language/>
</cp:coreProperties>
</file>